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C9FD" w14:textId="574BB2DD" w:rsidR="008F79E7" w:rsidRDefault="008C51CD" w:rsidP="007A1909">
      <w:pPr>
        <w:spacing w:after="0" w:line="240" w:lineRule="auto"/>
        <w:rPr>
          <w:rFonts w:ascii="Arial" w:eastAsia="Times New Roman" w:hAnsi="Arial" w:cs="Arial"/>
          <w:b/>
          <w:bCs/>
          <w:color w:val="000000"/>
          <w:sz w:val="16"/>
          <w:szCs w:val="16"/>
          <w:lang w:eastAsia="de-AT"/>
        </w:rPr>
      </w:pPr>
      <w:proofErr w:type="spellStart"/>
      <w:r>
        <w:rPr>
          <w:rFonts w:ascii="Arial" w:eastAsia="Times New Roman" w:hAnsi="Arial" w:cs="Arial"/>
          <w:b/>
          <w:bCs/>
          <w:color w:val="000000"/>
          <w:sz w:val="16"/>
          <w:szCs w:val="16"/>
          <w:lang w:eastAsia="de-AT"/>
        </w:rPr>
        <w:t>Supplemental</w:t>
      </w:r>
      <w:proofErr w:type="spellEnd"/>
      <w:r>
        <w:rPr>
          <w:rFonts w:ascii="Arial" w:eastAsia="Times New Roman" w:hAnsi="Arial" w:cs="Arial"/>
          <w:b/>
          <w:bCs/>
          <w:color w:val="000000"/>
          <w:sz w:val="16"/>
          <w:szCs w:val="16"/>
          <w:lang w:eastAsia="de-AT"/>
        </w:rPr>
        <w:t xml:space="preserve"> File 1</w:t>
      </w:r>
      <w:r w:rsidR="008F79E7">
        <w:rPr>
          <w:rFonts w:ascii="Arial" w:eastAsia="Times New Roman" w:hAnsi="Arial" w:cs="Arial"/>
          <w:b/>
          <w:bCs/>
          <w:color w:val="000000"/>
          <w:sz w:val="16"/>
          <w:szCs w:val="16"/>
          <w:lang w:eastAsia="de-AT"/>
        </w:rPr>
        <w:t xml:space="preserve">: </w:t>
      </w:r>
      <w:r w:rsidR="008F79E7" w:rsidRPr="00EA6E88">
        <w:rPr>
          <w:rFonts w:ascii="Arial" w:eastAsia="Times New Roman" w:hAnsi="Arial" w:cs="Arial"/>
          <w:b/>
          <w:bCs/>
          <w:color w:val="000000"/>
          <w:sz w:val="16"/>
          <w:szCs w:val="16"/>
          <w:lang w:eastAsia="de-AT"/>
        </w:rPr>
        <w:t>Übersetzungsprozess - Versionen der SARA</w:t>
      </w:r>
    </w:p>
    <w:p w14:paraId="0E19AE6A" w14:textId="0DC7A80D" w:rsidR="00297B87" w:rsidRPr="007A1909" w:rsidRDefault="00297B87" w:rsidP="007A1909">
      <w:pPr>
        <w:spacing w:after="0" w:line="240" w:lineRule="auto"/>
        <w:rPr>
          <w:rFonts w:ascii="Arial" w:eastAsia="Times New Roman" w:hAnsi="Arial" w:cs="Arial"/>
          <w:color w:val="000000"/>
          <w:sz w:val="16"/>
          <w:szCs w:val="16"/>
          <w:lang w:eastAsia="de-AT"/>
        </w:rPr>
      </w:pPr>
      <w:r w:rsidRPr="00397ED0">
        <w:rPr>
          <w:rFonts w:ascii="Arial" w:eastAsia="Times New Roman" w:hAnsi="Arial" w:cs="Arial"/>
          <w:color w:val="000000"/>
          <w:sz w:val="16"/>
          <w:szCs w:val="16"/>
          <w:highlight w:val="darkGray"/>
          <w:lang w:eastAsia="de-AT"/>
        </w:rPr>
        <w:t>Grau</w:t>
      </w:r>
      <w:r w:rsidRPr="007A1909">
        <w:rPr>
          <w:rFonts w:ascii="Arial" w:eastAsia="Times New Roman" w:hAnsi="Arial" w:cs="Arial"/>
          <w:color w:val="000000"/>
          <w:sz w:val="16"/>
          <w:szCs w:val="16"/>
          <w:lang w:eastAsia="de-AT"/>
        </w:rPr>
        <w:t xml:space="preserve"> </w:t>
      </w:r>
      <w:r w:rsidRPr="00B31918">
        <w:rPr>
          <w:rFonts w:ascii="Arial" w:eastAsia="Times New Roman" w:hAnsi="Arial" w:cs="Arial"/>
          <w:color w:val="000000"/>
          <w:sz w:val="16"/>
          <w:szCs w:val="16"/>
          <w:lang w:eastAsia="de-AT"/>
        </w:rPr>
        <w:t>markierte Stellen wurden nach dem Expert</w:t>
      </w:r>
      <w:del w:id="0" w:author="Greisberger Andrea" w:date="2023-04-17T10:23:00Z">
        <w:r w:rsidRPr="00B31918" w:rsidDel="001B0908">
          <w:rPr>
            <w:rFonts w:ascii="Arial" w:eastAsia="Times New Roman" w:hAnsi="Arial" w:cs="Arial"/>
            <w:color w:val="000000"/>
            <w:sz w:val="16"/>
            <w:szCs w:val="16"/>
            <w:lang w:eastAsia="de-AT"/>
          </w:rPr>
          <w:delText>I</w:delText>
        </w:r>
      </w:del>
      <w:ins w:id="1" w:author="Greisberger Andrea" w:date="2023-04-17T10:23:00Z">
        <w:r w:rsidR="001B0908">
          <w:rPr>
            <w:rFonts w:ascii="Arial" w:eastAsia="Times New Roman" w:hAnsi="Arial" w:cs="Arial"/>
            <w:color w:val="000000"/>
            <w:sz w:val="16"/>
            <w:szCs w:val="16"/>
            <w:lang w:eastAsia="de-AT"/>
          </w:rPr>
          <w:t>*</w:t>
        </w:r>
        <w:proofErr w:type="spellStart"/>
        <w:r w:rsidR="001B0908">
          <w:rPr>
            <w:rFonts w:ascii="Arial" w:eastAsia="Times New Roman" w:hAnsi="Arial" w:cs="Arial"/>
            <w:color w:val="000000"/>
            <w:sz w:val="16"/>
            <w:szCs w:val="16"/>
            <w:lang w:eastAsia="de-AT"/>
          </w:rPr>
          <w:t>i</w:t>
        </w:r>
      </w:ins>
      <w:r w:rsidRPr="00B31918">
        <w:rPr>
          <w:rFonts w:ascii="Arial" w:eastAsia="Times New Roman" w:hAnsi="Arial" w:cs="Arial"/>
          <w:color w:val="000000"/>
          <w:sz w:val="16"/>
          <w:szCs w:val="16"/>
          <w:lang w:eastAsia="de-AT"/>
        </w:rPr>
        <w:t>nnenkomitee</w:t>
      </w:r>
      <w:proofErr w:type="spellEnd"/>
      <w:r w:rsidRPr="00B31918">
        <w:rPr>
          <w:rFonts w:ascii="Arial" w:eastAsia="Times New Roman" w:hAnsi="Arial" w:cs="Arial"/>
          <w:color w:val="000000"/>
          <w:sz w:val="16"/>
          <w:szCs w:val="16"/>
          <w:lang w:eastAsia="de-AT"/>
        </w:rPr>
        <w:t xml:space="preserve"> bzw. nach den Interviews verändert.</w:t>
      </w:r>
    </w:p>
    <w:tbl>
      <w:tblPr>
        <w:tblW w:w="14034" w:type="dxa"/>
        <w:tblCellMar>
          <w:left w:w="70" w:type="dxa"/>
          <w:right w:w="70" w:type="dxa"/>
        </w:tblCellMar>
        <w:tblLook w:val="04A0" w:firstRow="1" w:lastRow="0" w:firstColumn="1" w:lastColumn="0" w:noHBand="0" w:noVBand="1"/>
      </w:tblPr>
      <w:tblGrid>
        <w:gridCol w:w="1560"/>
        <w:gridCol w:w="4252"/>
        <w:gridCol w:w="4111"/>
        <w:gridCol w:w="4111"/>
      </w:tblGrid>
      <w:tr w:rsidR="00F03082" w:rsidRPr="00EA6E88" w14:paraId="3F89C2CA" w14:textId="77777777" w:rsidTr="00F03082">
        <w:trPr>
          <w:trHeight w:val="260"/>
        </w:trPr>
        <w:tc>
          <w:tcPr>
            <w:tcW w:w="1560" w:type="dxa"/>
            <w:tcBorders>
              <w:top w:val="nil"/>
              <w:left w:val="nil"/>
              <w:bottom w:val="single" w:sz="4" w:space="0" w:color="auto"/>
              <w:right w:val="nil"/>
            </w:tcBorders>
            <w:shd w:val="clear" w:color="auto" w:fill="auto"/>
            <w:hideMark/>
          </w:tcPr>
          <w:p w14:paraId="551F4624" w14:textId="695FA39D" w:rsidR="00EA6E88" w:rsidRPr="00EA6E88" w:rsidRDefault="00EA6E88" w:rsidP="00EF0B4E">
            <w:pPr>
              <w:spacing w:after="0" w:line="240" w:lineRule="auto"/>
              <w:rPr>
                <w:rFonts w:ascii="Arial" w:eastAsia="Times New Roman" w:hAnsi="Arial" w:cs="Arial"/>
                <w:color w:val="000000"/>
                <w:sz w:val="16"/>
                <w:szCs w:val="16"/>
                <w:lang w:eastAsia="de-AT"/>
              </w:rPr>
            </w:pPr>
          </w:p>
        </w:tc>
        <w:tc>
          <w:tcPr>
            <w:tcW w:w="4252" w:type="dxa"/>
            <w:tcBorders>
              <w:top w:val="nil"/>
              <w:left w:val="nil"/>
              <w:bottom w:val="single" w:sz="4" w:space="0" w:color="auto"/>
              <w:right w:val="nil"/>
            </w:tcBorders>
            <w:shd w:val="clear" w:color="auto" w:fill="auto"/>
            <w:hideMark/>
          </w:tcPr>
          <w:p w14:paraId="2BD2B250" w14:textId="77777777" w:rsidR="00EA6E88" w:rsidRPr="00EA6E88" w:rsidRDefault="00EA6E88" w:rsidP="00EF0B4E">
            <w:pPr>
              <w:spacing w:after="0" w:line="240" w:lineRule="auto"/>
              <w:rPr>
                <w:rFonts w:ascii="Arial" w:eastAsia="Times New Roman" w:hAnsi="Arial" w:cs="Arial"/>
                <w:b/>
                <w:bCs/>
                <w:color w:val="000000"/>
                <w:sz w:val="16"/>
                <w:szCs w:val="16"/>
                <w:lang w:eastAsia="de-AT"/>
              </w:rPr>
            </w:pPr>
            <w:r w:rsidRPr="00EA6E88">
              <w:rPr>
                <w:rFonts w:ascii="Arial" w:eastAsia="Times New Roman" w:hAnsi="Arial" w:cs="Arial"/>
                <w:b/>
                <w:bCs/>
                <w:color w:val="000000"/>
                <w:sz w:val="16"/>
                <w:szCs w:val="16"/>
                <w:lang w:eastAsia="de-AT"/>
              </w:rPr>
              <w:t>Synthese</w:t>
            </w:r>
          </w:p>
        </w:tc>
        <w:tc>
          <w:tcPr>
            <w:tcW w:w="4111" w:type="dxa"/>
            <w:tcBorders>
              <w:top w:val="nil"/>
              <w:left w:val="nil"/>
              <w:bottom w:val="single" w:sz="4" w:space="0" w:color="auto"/>
              <w:right w:val="nil"/>
            </w:tcBorders>
            <w:shd w:val="clear" w:color="auto" w:fill="auto"/>
            <w:hideMark/>
          </w:tcPr>
          <w:p w14:paraId="4D0F7BBB" w14:textId="7EA33587" w:rsidR="00EA6E88" w:rsidRPr="00EA6E88" w:rsidRDefault="00072E5B" w:rsidP="008F79E7">
            <w:pPr>
              <w:spacing w:after="0" w:line="240" w:lineRule="auto"/>
              <w:rPr>
                <w:rFonts w:ascii="Arial" w:eastAsia="Times New Roman" w:hAnsi="Arial" w:cs="Arial"/>
                <w:b/>
                <w:bCs/>
                <w:color w:val="000000"/>
                <w:sz w:val="16"/>
                <w:szCs w:val="16"/>
                <w:lang w:eastAsia="de-AT"/>
              </w:rPr>
            </w:pPr>
            <w:r>
              <w:rPr>
                <w:rFonts w:ascii="Arial" w:eastAsia="Times New Roman" w:hAnsi="Arial" w:cs="Arial"/>
                <w:b/>
                <w:bCs/>
                <w:color w:val="000000"/>
                <w:sz w:val="16"/>
                <w:szCs w:val="16"/>
                <w:lang w:eastAsia="de-AT"/>
              </w:rPr>
              <w:t>Arbeitsv</w:t>
            </w:r>
            <w:r w:rsidR="00EA6E88" w:rsidRPr="00EA6E88">
              <w:rPr>
                <w:rFonts w:ascii="Arial" w:eastAsia="Times New Roman" w:hAnsi="Arial" w:cs="Arial"/>
                <w:b/>
                <w:bCs/>
                <w:color w:val="000000"/>
                <w:sz w:val="16"/>
                <w:szCs w:val="16"/>
                <w:lang w:eastAsia="de-AT"/>
              </w:rPr>
              <w:t>ersion</w:t>
            </w:r>
          </w:p>
        </w:tc>
        <w:tc>
          <w:tcPr>
            <w:tcW w:w="4111" w:type="dxa"/>
            <w:tcBorders>
              <w:top w:val="nil"/>
              <w:left w:val="nil"/>
              <w:bottom w:val="single" w:sz="4" w:space="0" w:color="auto"/>
              <w:right w:val="nil"/>
            </w:tcBorders>
            <w:shd w:val="clear" w:color="auto" w:fill="auto"/>
            <w:hideMark/>
          </w:tcPr>
          <w:p w14:paraId="660A9883" w14:textId="593410D2" w:rsidR="00EA6E88" w:rsidRPr="00EA6E88" w:rsidRDefault="00EB2214" w:rsidP="008F79E7">
            <w:pPr>
              <w:spacing w:after="0" w:line="240" w:lineRule="auto"/>
              <w:jc w:val="both"/>
              <w:rPr>
                <w:rFonts w:ascii="Arial" w:eastAsia="Times New Roman" w:hAnsi="Arial" w:cs="Arial"/>
                <w:b/>
                <w:bCs/>
                <w:color w:val="000000"/>
                <w:sz w:val="16"/>
                <w:szCs w:val="16"/>
                <w:lang w:eastAsia="de-AT"/>
              </w:rPr>
            </w:pPr>
            <w:r>
              <w:rPr>
                <w:rFonts w:ascii="Arial" w:eastAsia="Times New Roman" w:hAnsi="Arial" w:cs="Arial"/>
                <w:b/>
                <w:bCs/>
                <w:color w:val="000000"/>
                <w:sz w:val="16"/>
                <w:szCs w:val="16"/>
                <w:lang w:eastAsia="de-AT"/>
              </w:rPr>
              <w:t>deutsche</w:t>
            </w:r>
            <w:r w:rsidR="00EA6E88" w:rsidRPr="00EA6E88">
              <w:rPr>
                <w:rFonts w:ascii="Arial" w:eastAsia="Times New Roman" w:hAnsi="Arial" w:cs="Arial"/>
                <w:b/>
                <w:bCs/>
                <w:color w:val="000000"/>
                <w:sz w:val="16"/>
                <w:szCs w:val="16"/>
                <w:lang w:eastAsia="de-AT"/>
              </w:rPr>
              <w:t xml:space="preserve"> </w:t>
            </w:r>
            <w:r w:rsidR="00C931EA">
              <w:rPr>
                <w:rFonts w:ascii="Arial" w:eastAsia="Times New Roman" w:hAnsi="Arial" w:cs="Arial"/>
                <w:b/>
                <w:bCs/>
                <w:color w:val="000000"/>
                <w:sz w:val="16"/>
                <w:szCs w:val="16"/>
                <w:lang w:eastAsia="de-AT"/>
              </w:rPr>
              <w:t>V</w:t>
            </w:r>
            <w:r w:rsidR="00EA6E88" w:rsidRPr="00EA6E88">
              <w:rPr>
                <w:rFonts w:ascii="Arial" w:eastAsia="Times New Roman" w:hAnsi="Arial" w:cs="Arial"/>
                <w:b/>
                <w:bCs/>
                <w:color w:val="000000"/>
                <w:sz w:val="16"/>
                <w:szCs w:val="16"/>
                <w:lang w:eastAsia="de-AT"/>
              </w:rPr>
              <w:t>ersion</w:t>
            </w:r>
          </w:p>
        </w:tc>
      </w:tr>
      <w:tr w:rsidR="00F03082" w:rsidRPr="00EA6E88" w14:paraId="30DD9337" w14:textId="77777777" w:rsidTr="00F03082">
        <w:trPr>
          <w:trHeight w:val="500"/>
        </w:trPr>
        <w:tc>
          <w:tcPr>
            <w:tcW w:w="1560" w:type="dxa"/>
            <w:tcBorders>
              <w:top w:val="nil"/>
              <w:left w:val="nil"/>
              <w:bottom w:val="nil"/>
              <w:right w:val="nil"/>
            </w:tcBorders>
            <w:shd w:val="clear" w:color="auto" w:fill="auto"/>
            <w:hideMark/>
          </w:tcPr>
          <w:p w14:paraId="31D2CDA7" w14:textId="77777777" w:rsidR="00EA6E88" w:rsidRPr="00EA6E88" w:rsidRDefault="00EA6E88" w:rsidP="00EF0B4E">
            <w:pPr>
              <w:spacing w:after="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Daten</w:t>
            </w:r>
          </w:p>
        </w:tc>
        <w:tc>
          <w:tcPr>
            <w:tcW w:w="4252" w:type="dxa"/>
            <w:tcBorders>
              <w:top w:val="nil"/>
              <w:left w:val="nil"/>
              <w:bottom w:val="nil"/>
              <w:right w:val="nil"/>
            </w:tcBorders>
            <w:shd w:val="clear" w:color="auto" w:fill="auto"/>
            <w:hideMark/>
          </w:tcPr>
          <w:p w14:paraId="7F2850A9" w14:textId="77777777" w:rsidR="00EA6E88" w:rsidRPr="00EA6E88" w:rsidRDefault="00EA6E88" w:rsidP="008F79E7">
            <w:pPr>
              <w:spacing w:after="0" w:line="240" w:lineRule="auto"/>
              <w:rPr>
                <w:rFonts w:ascii="Arial" w:eastAsia="Times New Roman" w:hAnsi="Arial" w:cs="Arial"/>
                <w:color w:val="000000"/>
                <w:sz w:val="16"/>
                <w:szCs w:val="16"/>
                <w:lang w:eastAsia="de-AT"/>
              </w:rPr>
            </w:pPr>
            <w:proofErr w:type="spellStart"/>
            <w:r w:rsidRPr="00EA6E88">
              <w:rPr>
                <w:rFonts w:ascii="Arial" w:eastAsia="Times New Roman" w:hAnsi="Arial" w:cs="Arial"/>
                <w:color w:val="000000"/>
                <w:sz w:val="16"/>
                <w:szCs w:val="16"/>
                <w:lang w:eastAsia="de-AT"/>
              </w:rPr>
              <w:t>UntersucherIn</w:t>
            </w:r>
            <w:proofErr w:type="spellEnd"/>
            <w:r w:rsidRPr="00EA6E88">
              <w:rPr>
                <w:rFonts w:ascii="Arial" w:eastAsia="Times New Roman" w:hAnsi="Arial" w:cs="Arial"/>
                <w:color w:val="000000"/>
                <w:sz w:val="16"/>
                <w:szCs w:val="16"/>
                <w:lang w:eastAsia="de-AT"/>
              </w:rPr>
              <w:t>: ________</w:t>
            </w:r>
            <w:proofErr w:type="gramStart"/>
            <w:r w:rsidRPr="00EA6E88">
              <w:rPr>
                <w:rFonts w:ascii="Arial" w:eastAsia="Times New Roman" w:hAnsi="Arial" w:cs="Arial"/>
                <w:color w:val="000000"/>
                <w:sz w:val="16"/>
                <w:szCs w:val="16"/>
                <w:lang w:eastAsia="de-AT"/>
              </w:rPr>
              <w:t>Datum:_</w:t>
            </w:r>
            <w:proofErr w:type="gramEnd"/>
            <w:r w:rsidRPr="00EA6E88">
              <w:rPr>
                <w:rFonts w:ascii="Arial" w:eastAsia="Times New Roman" w:hAnsi="Arial" w:cs="Arial"/>
                <w:color w:val="000000"/>
                <w:sz w:val="16"/>
                <w:szCs w:val="16"/>
                <w:lang w:eastAsia="de-AT"/>
              </w:rPr>
              <w:t>_______</w:t>
            </w:r>
            <w:proofErr w:type="spellStart"/>
            <w:r w:rsidRPr="00EA6E88">
              <w:rPr>
                <w:rFonts w:ascii="Arial" w:eastAsia="Times New Roman" w:hAnsi="Arial" w:cs="Arial"/>
                <w:color w:val="000000"/>
                <w:sz w:val="16"/>
                <w:szCs w:val="16"/>
                <w:lang w:eastAsia="de-AT"/>
              </w:rPr>
              <w:t>PatientIn</w:t>
            </w:r>
            <w:proofErr w:type="spellEnd"/>
            <w:r w:rsidRPr="00EA6E88">
              <w:rPr>
                <w:rFonts w:ascii="Arial" w:eastAsia="Times New Roman" w:hAnsi="Arial" w:cs="Arial"/>
                <w:color w:val="000000"/>
                <w:sz w:val="16"/>
                <w:szCs w:val="16"/>
                <w:lang w:eastAsia="de-AT"/>
              </w:rPr>
              <w:t>/ Person:________</w:t>
            </w:r>
          </w:p>
        </w:tc>
        <w:tc>
          <w:tcPr>
            <w:tcW w:w="4111" w:type="dxa"/>
            <w:tcBorders>
              <w:top w:val="nil"/>
              <w:left w:val="nil"/>
              <w:bottom w:val="nil"/>
              <w:right w:val="nil"/>
            </w:tcBorders>
            <w:shd w:val="clear" w:color="auto" w:fill="auto"/>
            <w:hideMark/>
          </w:tcPr>
          <w:p w14:paraId="48AB7129" w14:textId="77777777" w:rsidR="00EA6E88" w:rsidRPr="00EA6E88" w:rsidRDefault="00EA6E88" w:rsidP="008F79E7">
            <w:pPr>
              <w:spacing w:after="0" w:line="240" w:lineRule="auto"/>
              <w:rPr>
                <w:rFonts w:ascii="Arial" w:eastAsia="Times New Roman" w:hAnsi="Arial" w:cs="Arial"/>
                <w:color w:val="000000"/>
                <w:sz w:val="16"/>
                <w:szCs w:val="16"/>
                <w:lang w:eastAsia="de-AT"/>
              </w:rPr>
            </w:pPr>
            <w:proofErr w:type="spellStart"/>
            <w:r w:rsidRPr="00EA6E88">
              <w:rPr>
                <w:rFonts w:ascii="Arial" w:eastAsia="Times New Roman" w:hAnsi="Arial" w:cs="Arial"/>
                <w:color w:val="000000"/>
                <w:sz w:val="16"/>
                <w:szCs w:val="16"/>
                <w:lang w:eastAsia="de-AT"/>
              </w:rPr>
              <w:t>UntersucherIn</w:t>
            </w:r>
            <w:proofErr w:type="spellEnd"/>
            <w:r w:rsidRPr="00EA6E88">
              <w:rPr>
                <w:rFonts w:ascii="Arial" w:eastAsia="Times New Roman" w:hAnsi="Arial" w:cs="Arial"/>
                <w:color w:val="000000"/>
                <w:sz w:val="16"/>
                <w:szCs w:val="16"/>
                <w:lang w:eastAsia="de-AT"/>
              </w:rPr>
              <w:t>: ________</w:t>
            </w:r>
            <w:proofErr w:type="gramStart"/>
            <w:r w:rsidRPr="00EA6E88">
              <w:rPr>
                <w:rFonts w:ascii="Arial" w:eastAsia="Times New Roman" w:hAnsi="Arial" w:cs="Arial"/>
                <w:color w:val="000000"/>
                <w:sz w:val="16"/>
                <w:szCs w:val="16"/>
                <w:lang w:eastAsia="de-AT"/>
              </w:rPr>
              <w:t>Datum:_</w:t>
            </w:r>
            <w:proofErr w:type="gramEnd"/>
            <w:r w:rsidRPr="00EA6E88">
              <w:rPr>
                <w:rFonts w:ascii="Arial" w:eastAsia="Times New Roman" w:hAnsi="Arial" w:cs="Arial"/>
                <w:color w:val="000000"/>
                <w:sz w:val="16"/>
                <w:szCs w:val="16"/>
                <w:lang w:eastAsia="de-AT"/>
              </w:rPr>
              <w:t>_______</w:t>
            </w:r>
            <w:proofErr w:type="spellStart"/>
            <w:r w:rsidRPr="00EA6E88">
              <w:rPr>
                <w:rFonts w:ascii="Arial" w:eastAsia="Times New Roman" w:hAnsi="Arial" w:cs="Arial"/>
                <w:color w:val="000000"/>
                <w:sz w:val="16"/>
                <w:szCs w:val="16"/>
                <w:lang w:eastAsia="de-AT"/>
              </w:rPr>
              <w:t>PatientIn</w:t>
            </w:r>
            <w:proofErr w:type="spellEnd"/>
            <w:r w:rsidRPr="00EA6E88">
              <w:rPr>
                <w:rFonts w:ascii="Arial" w:eastAsia="Times New Roman" w:hAnsi="Arial" w:cs="Arial"/>
                <w:color w:val="000000"/>
                <w:sz w:val="16"/>
                <w:szCs w:val="16"/>
                <w:lang w:eastAsia="de-AT"/>
              </w:rPr>
              <w:t>/ Person:________</w:t>
            </w:r>
          </w:p>
        </w:tc>
        <w:tc>
          <w:tcPr>
            <w:tcW w:w="4111" w:type="dxa"/>
            <w:tcBorders>
              <w:top w:val="nil"/>
              <w:left w:val="nil"/>
              <w:bottom w:val="nil"/>
              <w:right w:val="nil"/>
            </w:tcBorders>
            <w:shd w:val="clear" w:color="auto" w:fill="auto"/>
            <w:hideMark/>
          </w:tcPr>
          <w:p w14:paraId="7420FED8" w14:textId="3E63B19C" w:rsidR="00EA6E88" w:rsidRPr="00EA6E88" w:rsidRDefault="00EA6E88" w:rsidP="008F79E7">
            <w:pPr>
              <w:spacing w:after="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Untersucher</w:t>
            </w:r>
            <w:del w:id="2" w:author="Greisberger Andrea" w:date="2023-04-17T10:23:00Z">
              <w:r w:rsidRPr="00EA6E88" w:rsidDel="001B0908">
                <w:rPr>
                  <w:rFonts w:ascii="Arial" w:eastAsia="Times New Roman" w:hAnsi="Arial" w:cs="Arial"/>
                  <w:color w:val="000000"/>
                  <w:sz w:val="16"/>
                  <w:szCs w:val="16"/>
                  <w:lang w:eastAsia="de-AT"/>
                </w:rPr>
                <w:delText>I</w:delText>
              </w:r>
            </w:del>
            <w:ins w:id="3" w:author="Greisberger Andrea" w:date="2023-04-17T10:23:00Z">
              <w:r w:rsidR="001B0908">
                <w:rPr>
                  <w:rFonts w:ascii="Arial" w:eastAsia="Times New Roman" w:hAnsi="Arial" w:cs="Arial"/>
                  <w:color w:val="000000"/>
                  <w:sz w:val="16"/>
                  <w:szCs w:val="16"/>
                  <w:lang w:eastAsia="de-AT"/>
                </w:rPr>
                <w:t>*i</w:t>
              </w:r>
            </w:ins>
            <w:r w:rsidRPr="00EA6E88">
              <w:rPr>
                <w:rFonts w:ascii="Arial" w:eastAsia="Times New Roman" w:hAnsi="Arial" w:cs="Arial"/>
                <w:color w:val="000000"/>
                <w:sz w:val="16"/>
                <w:szCs w:val="16"/>
                <w:lang w:eastAsia="de-AT"/>
              </w:rPr>
              <w:t>n: ________</w:t>
            </w:r>
            <w:proofErr w:type="gramStart"/>
            <w:r w:rsidRPr="00EA6E88">
              <w:rPr>
                <w:rFonts w:ascii="Arial" w:eastAsia="Times New Roman" w:hAnsi="Arial" w:cs="Arial"/>
                <w:color w:val="000000"/>
                <w:sz w:val="16"/>
                <w:szCs w:val="16"/>
                <w:lang w:eastAsia="de-AT"/>
              </w:rPr>
              <w:t>Datum:_</w:t>
            </w:r>
            <w:proofErr w:type="gramEnd"/>
            <w:r w:rsidRPr="00EA6E88">
              <w:rPr>
                <w:rFonts w:ascii="Arial" w:eastAsia="Times New Roman" w:hAnsi="Arial" w:cs="Arial"/>
                <w:color w:val="000000"/>
                <w:sz w:val="16"/>
                <w:szCs w:val="16"/>
                <w:lang w:eastAsia="de-AT"/>
              </w:rPr>
              <w:t>_______</w:t>
            </w:r>
            <w:proofErr w:type="spellStart"/>
            <w:r w:rsidRPr="00EA6E88">
              <w:rPr>
                <w:rFonts w:ascii="Arial" w:eastAsia="Times New Roman" w:hAnsi="Arial" w:cs="Arial"/>
                <w:color w:val="000000"/>
                <w:sz w:val="16"/>
                <w:szCs w:val="16"/>
                <w:lang w:eastAsia="de-AT"/>
              </w:rPr>
              <w:t>PatientI</w:t>
            </w:r>
            <w:proofErr w:type="spellEnd"/>
            <w:del w:id="4" w:author="Greisberger Andrea" w:date="2023-04-17T10:24:00Z">
              <w:r w:rsidRPr="00EA6E88" w:rsidDel="001B0908">
                <w:rPr>
                  <w:rFonts w:ascii="Arial" w:eastAsia="Times New Roman" w:hAnsi="Arial" w:cs="Arial"/>
                  <w:color w:val="000000"/>
                  <w:sz w:val="16"/>
                  <w:szCs w:val="16"/>
                  <w:lang w:eastAsia="de-AT"/>
                </w:rPr>
                <w:delText>n</w:delText>
              </w:r>
            </w:del>
            <w:ins w:id="5" w:author="Greisberger Andrea" w:date="2023-04-17T10:24:00Z">
              <w:r w:rsidR="001B0908">
                <w:rPr>
                  <w:rFonts w:ascii="Arial" w:eastAsia="Times New Roman" w:hAnsi="Arial" w:cs="Arial"/>
                  <w:color w:val="000000"/>
                  <w:sz w:val="16"/>
                  <w:szCs w:val="16"/>
                  <w:lang w:eastAsia="de-AT"/>
                </w:rPr>
                <w:t>*i</w:t>
              </w:r>
            </w:ins>
            <w:r w:rsidRPr="00EA6E88">
              <w:rPr>
                <w:rFonts w:ascii="Arial" w:eastAsia="Times New Roman" w:hAnsi="Arial" w:cs="Arial"/>
                <w:color w:val="000000"/>
                <w:sz w:val="16"/>
                <w:szCs w:val="16"/>
                <w:lang w:eastAsia="de-AT"/>
              </w:rPr>
              <w:t>/ Person:________</w:t>
            </w:r>
          </w:p>
        </w:tc>
      </w:tr>
      <w:tr w:rsidR="00F03082" w:rsidRPr="00EA6E88" w14:paraId="1EF6AFE8" w14:textId="77777777" w:rsidTr="008F79E7">
        <w:trPr>
          <w:trHeight w:val="250"/>
        </w:trPr>
        <w:tc>
          <w:tcPr>
            <w:tcW w:w="1560" w:type="dxa"/>
            <w:tcBorders>
              <w:top w:val="nil"/>
              <w:left w:val="nil"/>
              <w:bottom w:val="single" w:sz="4" w:space="0" w:color="auto"/>
              <w:right w:val="nil"/>
            </w:tcBorders>
            <w:shd w:val="clear" w:color="auto" w:fill="auto"/>
            <w:hideMark/>
          </w:tcPr>
          <w:p w14:paraId="2F897ED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Überschrift</w:t>
            </w:r>
          </w:p>
        </w:tc>
        <w:tc>
          <w:tcPr>
            <w:tcW w:w="4252" w:type="dxa"/>
            <w:tcBorders>
              <w:top w:val="nil"/>
              <w:left w:val="nil"/>
              <w:bottom w:val="single" w:sz="4" w:space="0" w:color="auto"/>
              <w:right w:val="nil"/>
            </w:tcBorders>
            <w:shd w:val="clear" w:color="auto" w:fill="auto"/>
            <w:hideMark/>
          </w:tcPr>
          <w:p w14:paraId="48D4E0B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Skala für Assessment und Rating von Ataxie (SARA)</w:t>
            </w:r>
          </w:p>
        </w:tc>
        <w:tc>
          <w:tcPr>
            <w:tcW w:w="4111" w:type="dxa"/>
            <w:tcBorders>
              <w:top w:val="nil"/>
              <w:left w:val="nil"/>
              <w:bottom w:val="single" w:sz="4" w:space="0" w:color="auto"/>
              <w:right w:val="nil"/>
            </w:tcBorders>
            <w:shd w:val="clear" w:color="auto" w:fill="auto"/>
            <w:hideMark/>
          </w:tcPr>
          <w:p w14:paraId="29BEA78D" w14:textId="7F8F2552" w:rsidR="00EA6E88" w:rsidRPr="00EA6E88" w:rsidRDefault="00EA6E88" w:rsidP="008F79E7">
            <w:pPr>
              <w:spacing w:after="120" w:line="240" w:lineRule="auto"/>
              <w:rPr>
                <w:rFonts w:ascii="Arial" w:eastAsia="Times New Roman" w:hAnsi="Arial" w:cs="Arial"/>
                <w:color w:val="000000"/>
                <w:sz w:val="16"/>
                <w:szCs w:val="16"/>
                <w:lang w:eastAsia="de-AT"/>
              </w:rPr>
            </w:pPr>
            <w:r>
              <w:rPr>
                <w:rFonts w:ascii="Arial" w:eastAsia="Times New Roman" w:hAnsi="Arial" w:cs="Arial"/>
                <w:color w:val="000000"/>
                <w:sz w:val="16"/>
                <w:szCs w:val="16"/>
                <w:lang w:eastAsia="de-AT"/>
              </w:rPr>
              <w:t xml:space="preserve">Skala für </w:t>
            </w:r>
            <w:r w:rsidRPr="007A1909">
              <w:rPr>
                <w:rFonts w:ascii="Arial" w:eastAsia="Times New Roman" w:hAnsi="Arial" w:cs="Arial"/>
                <w:color w:val="000000"/>
                <w:sz w:val="16"/>
                <w:szCs w:val="16"/>
                <w:highlight w:val="darkGray"/>
                <w:lang w:eastAsia="de-AT"/>
              </w:rPr>
              <w:t>das</w:t>
            </w:r>
            <w:r>
              <w:rPr>
                <w:rFonts w:ascii="Arial" w:eastAsia="Times New Roman" w:hAnsi="Arial" w:cs="Arial"/>
                <w:color w:val="000000"/>
                <w:sz w:val="16"/>
                <w:szCs w:val="16"/>
                <w:lang w:eastAsia="de-AT"/>
              </w:rPr>
              <w:t xml:space="preserve"> Assessment und Ratin</w:t>
            </w:r>
            <w:r w:rsidR="00312B0B">
              <w:rPr>
                <w:rFonts w:ascii="Arial" w:eastAsia="Times New Roman" w:hAnsi="Arial" w:cs="Arial"/>
                <w:color w:val="000000"/>
                <w:sz w:val="16"/>
                <w:szCs w:val="16"/>
                <w:lang w:eastAsia="de-AT"/>
              </w:rPr>
              <w:t>g</w:t>
            </w:r>
            <w:r>
              <w:rPr>
                <w:rFonts w:ascii="Arial" w:eastAsia="Times New Roman" w:hAnsi="Arial" w:cs="Arial"/>
                <w:color w:val="000000"/>
                <w:sz w:val="16"/>
                <w:szCs w:val="16"/>
                <w:lang w:eastAsia="de-AT"/>
              </w:rPr>
              <w:t xml:space="preserve"> von Ataxie (SARA)</w:t>
            </w:r>
          </w:p>
        </w:tc>
        <w:tc>
          <w:tcPr>
            <w:tcW w:w="4111" w:type="dxa"/>
            <w:tcBorders>
              <w:top w:val="nil"/>
              <w:left w:val="nil"/>
              <w:bottom w:val="single" w:sz="4" w:space="0" w:color="auto"/>
              <w:right w:val="nil"/>
            </w:tcBorders>
            <w:shd w:val="clear" w:color="auto" w:fill="auto"/>
            <w:hideMark/>
          </w:tcPr>
          <w:p w14:paraId="122E8D7D" w14:textId="28DEE09D"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Skala für das Assessment und Rating von Ataxie (SARA)</w:t>
            </w:r>
          </w:p>
        </w:tc>
      </w:tr>
      <w:tr w:rsidR="00F03082" w:rsidRPr="00EA6E88" w14:paraId="0768D39A" w14:textId="77777777" w:rsidTr="008F79E7">
        <w:trPr>
          <w:trHeight w:val="250"/>
        </w:trPr>
        <w:tc>
          <w:tcPr>
            <w:tcW w:w="1560" w:type="dxa"/>
            <w:tcBorders>
              <w:top w:val="single" w:sz="4" w:space="0" w:color="auto"/>
              <w:left w:val="nil"/>
              <w:bottom w:val="nil"/>
              <w:right w:val="nil"/>
            </w:tcBorders>
            <w:shd w:val="clear" w:color="auto" w:fill="auto"/>
            <w:hideMark/>
          </w:tcPr>
          <w:p w14:paraId="28ED2DF1" w14:textId="77777777" w:rsidR="00EA6E88" w:rsidRPr="00EA6E88" w:rsidRDefault="00EA6E88" w:rsidP="00EF0B4E">
            <w:pPr>
              <w:spacing w:after="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Item 1</w:t>
            </w:r>
          </w:p>
        </w:tc>
        <w:tc>
          <w:tcPr>
            <w:tcW w:w="4252" w:type="dxa"/>
            <w:tcBorders>
              <w:top w:val="single" w:sz="4" w:space="0" w:color="auto"/>
              <w:left w:val="nil"/>
              <w:bottom w:val="nil"/>
              <w:right w:val="nil"/>
            </w:tcBorders>
            <w:shd w:val="clear" w:color="auto" w:fill="auto"/>
            <w:hideMark/>
          </w:tcPr>
          <w:p w14:paraId="2E0846CD" w14:textId="77777777" w:rsidR="00EA6E88" w:rsidRPr="00EA6E88" w:rsidRDefault="00EA6E88" w:rsidP="008F79E7">
            <w:pPr>
              <w:spacing w:after="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Gang</w:t>
            </w:r>
          </w:p>
        </w:tc>
        <w:tc>
          <w:tcPr>
            <w:tcW w:w="4111" w:type="dxa"/>
            <w:tcBorders>
              <w:top w:val="single" w:sz="4" w:space="0" w:color="auto"/>
              <w:left w:val="nil"/>
              <w:bottom w:val="nil"/>
              <w:right w:val="nil"/>
            </w:tcBorders>
            <w:shd w:val="clear" w:color="auto" w:fill="auto"/>
            <w:hideMark/>
          </w:tcPr>
          <w:p w14:paraId="0E90EE8F" w14:textId="77777777" w:rsidR="00EA6E88" w:rsidRPr="00EA6E88" w:rsidRDefault="00EA6E88" w:rsidP="008F79E7">
            <w:pPr>
              <w:spacing w:after="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Gang</w:t>
            </w:r>
          </w:p>
        </w:tc>
        <w:tc>
          <w:tcPr>
            <w:tcW w:w="4111" w:type="dxa"/>
            <w:tcBorders>
              <w:top w:val="single" w:sz="4" w:space="0" w:color="auto"/>
              <w:left w:val="nil"/>
              <w:bottom w:val="nil"/>
              <w:right w:val="nil"/>
            </w:tcBorders>
            <w:shd w:val="clear" w:color="auto" w:fill="auto"/>
            <w:hideMark/>
          </w:tcPr>
          <w:p w14:paraId="691C8D62" w14:textId="77777777" w:rsidR="00EA6E88" w:rsidRPr="00EA6E88" w:rsidRDefault="00EA6E88" w:rsidP="008F79E7">
            <w:pPr>
              <w:spacing w:after="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Gang</w:t>
            </w:r>
          </w:p>
        </w:tc>
      </w:tr>
      <w:tr w:rsidR="00F03082" w:rsidRPr="00EA6E88" w14:paraId="456DAD10" w14:textId="77777777" w:rsidTr="008F79E7">
        <w:tc>
          <w:tcPr>
            <w:tcW w:w="1560" w:type="dxa"/>
            <w:tcBorders>
              <w:top w:val="nil"/>
              <w:left w:val="nil"/>
              <w:bottom w:val="nil"/>
              <w:right w:val="nil"/>
            </w:tcBorders>
            <w:shd w:val="clear" w:color="auto" w:fill="auto"/>
            <w:hideMark/>
          </w:tcPr>
          <w:p w14:paraId="5B8A7D1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Anleitung</w:t>
            </w:r>
          </w:p>
        </w:tc>
        <w:tc>
          <w:tcPr>
            <w:tcW w:w="4252" w:type="dxa"/>
            <w:tcBorders>
              <w:top w:val="nil"/>
              <w:left w:val="nil"/>
              <w:bottom w:val="nil"/>
              <w:right w:val="nil"/>
            </w:tcBorders>
            <w:shd w:val="clear" w:color="auto" w:fill="auto"/>
            <w:hideMark/>
          </w:tcPr>
          <w:p w14:paraId="6AEE5D8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Die Person wird gebeten (1) parallel, in einem sicheren Abstand zu einer Wand, zu gehen, dann eine halbe Drehung zu machen (Umdrehen, um in die andere Richtung zu gehen) und (2) im Tandemgang (Fersen an Zehen) ohne Unterstützung zu gehen.</w:t>
            </w:r>
          </w:p>
        </w:tc>
        <w:tc>
          <w:tcPr>
            <w:tcW w:w="4111" w:type="dxa"/>
            <w:tcBorders>
              <w:top w:val="nil"/>
              <w:left w:val="nil"/>
              <w:bottom w:val="nil"/>
              <w:right w:val="nil"/>
            </w:tcBorders>
            <w:shd w:val="clear" w:color="auto" w:fill="auto"/>
            <w:hideMark/>
          </w:tcPr>
          <w:p w14:paraId="55880E3D" w14:textId="48604FBB"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Die Person wird gebeten </w:t>
            </w:r>
            <w:r w:rsidRPr="00EA6E88">
              <w:rPr>
                <w:rFonts w:ascii="Arial" w:eastAsia="Times New Roman" w:hAnsi="Arial" w:cs="Arial"/>
                <w:color w:val="000000"/>
                <w:sz w:val="16"/>
                <w:szCs w:val="16"/>
                <w:lang w:eastAsia="de-AT"/>
              </w:rPr>
              <w:br/>
              <w:t>(1</w:t>
            </w:r>
            <w:r w:rsidRPr="007A1909">
              <w:rPr>
                <w:rFonts w:ascii="Arial" w:eastAsia="Times New Roman" w:hAnsi="Arial" w:cs="Arial"/>
                <w:color w:val="000000"/>
                <w:sz w:val="16"/>
                <w:szCs w:val="16"/>
                <w:highlight w:val="darkGray"/>
                <w:lang w:eastAsia="de-AT"/>
              </w:rPr>
              <w:t xml:space="preserve">) </w:t>
            </w:r>
            <w:r w:rsidRPr="007A1909">
              <w:rPr>
                <w:rFonts w:ascii="Arial" w:eastAsia="Times New Roman" w:hAnsi="Arial" w:cs="Arial"/>
                <w:color w:val="000000"/>
                <w:sz w:val="16"/>
                <w:szCs w:val="16"/>
                <w:highlight w:val="darkGray"/>
                <w:shd w:val="clear" w:color="auto" w:fill="FFFF00"/>
                <w:lang w:eastAsia="de-AT"/>
              </w:rPr>
              <w:t>in einem sicheren Abstand parallel</w:t>
            </w:r>
            <w:r w:rsidRPr="00EA6E88">
              <w:rPr>
                <w:rFonts w:ascii="Arial" w:eastAsia="Times New Roman" w:hAnsi="Arial" w:cs="Arial"/>
                <w:color w:val="000000"/>
                <w:sz w:val="16"/>
                <w:szCs w:val="16"/>
                <w:lang w:eastAsia="de-AT"/>
              </w:rPr>
              <w:t xml:space="preserve"> zu einer Wand zu gehen, dann eine halbe Drehung zu </w:t>
            </w:r>
            <w:r w:rsidRPr="00397ED0">
              <w:rPr>
                <w:rFonts w:ascii="Arial" w:eastAsia="Times New Roman" w:hAnsi="Arial" w:cs="Arial"/>
                <w:color w:val="000000"/>
                <w:sz w:val="16"/>
                <w:szCs w:val="16"/>
                <w:lang w:eastAsia="de-AT"/>
              </w:rPr>
              <w:t>machen</w:t>
            </w:r>
            <w:r w:rsidRPr="007A1909">
              <w:rPr>
                <w:rFonts w:ascii="Arial" w:eastAsia="Times New Roman" w:hAnsi="Arial" w:cs="Arial"/>
                <w:color w:val="000000"/>
                <w:sz w:val="16"/>
                <w:szCs w:val="16"/>
                <w:lang w:eastAsia="de-AT"/>
              </w:rPr>
              <w:t xml:space="preserve">, </w:t>
            </w:r>
            <w:r w:rsidRPr="007A1909">
              <w:rPr>
                <w:rFonts w:ascii="Arial" w:eastAsia="Times New Roman" w:hAnsi="Arial" w:cs="Arial"/>
                <w:color w:val="000000"/>
                <w:sz w:val="16"/>
                <w:szCs w:val="16"/>
                <w:highlight w:val="darkGray"/>
                <w:lang w:eastAsia="de-AT"/>
              </w:rPr>
              <w:t>um in</w:t>
            </w:r>
            <w:r w:rsidRPr="007A1909">
              <w:rPr>
                <w:rFonts w:ascii="Arial" w:eastAsia="Times New Roman" w:hAnsi="Arial" w:cs="Arial"/>
                <w:color w:val="000000"/>
                <w:sz w:val="16"/>
                <w:szCs w:val="16"/>
                <w:highlight w:val="darkGray"/>
                <w:shd w:val="clear" w:color="auto" w:fill="FFFF00"/>
                <w:lang w:eastAsia="de-AT"/>
              </w:rPr>
              <w:t xml:space="preserve"> die andere Richtung zu </w:t>
            </w:r>
            <w:r w:rsidRPr="007A1909">
              <w:rPr>
                <w:rFonts w:ascii="Arial" w:eastAsia="Times New Roman" w:hAnsi="Arial" w:cs="Arial"/>
                <w:color w:val="000000"/>
                <w:sz w:val="16"/>
                <w:szCs w:val="16"/>
                <w:highlight w:val="darkGray"/>
                <w:lang w:eastAsia="de-AT"/>
              </w:rPr>
              <w:t>gehen</w:t>
            </w:r>
            <w:r w:rsidRPr="007A1909">
              <w:rPr>
                <w:rFonts w:ascii="Arial" w:eastAsia="Times New Roman" w:hAnsi="Arial" w:cs="Arial"/>
                <w:color w:val="000000"/>
                <w:sz w:val="16"/>
                <w:szCs w:val="16"/>
                <w:lang w:eastAsia="de-AT"/>
              </w:rPr>
              <w:t xml:space="preserve"> </w:t>
            </w:r>
            <w:r w:rsidRPr="00397ED0">
              <w:rPr>
                <w:rFonts w:ascii="Arial" w:eastAsia="Times New Roman" w:hAnsi="Arial" w:cs="Arial"/>
                <w:color w:val="000000"/>
                <w:sz w:val="16"/>
                <w:szCs w:val="16"/>
                <w:lang w:eastAsia="de-AT"/>
              </w:rPr>
              <w:t>u</w:t>
            </w:r>
            <w:r w:rsidRPr="00EA6E88">
              <w:rPr>
                <w:rFonts w:ascii="Arial" w:eastAsia="Times New Roman" w:hAnsi="Arial" w:cs="Arial"/>
                <w:color w:val="000000"/>
                <w:sz w:val="16"/>
                <w:szCs w:val="16"/>
                <w:lang w:eastAsia="de-AT"/>
              </w:rPr>
              <w:t>nd</w:t>
            </w:r>
            <w:r w:rsidRPr="00EA6E88">
              <w:rPr>
                <w:rFonts w:ascii="Arial" w:eastAsia="Times New Roman" w:hAnsi="Arial" w:cs="Arial"/>
                <w:color w:val="000000"/>
                <w:sz w:val="16"/>
                <w:szCs w:val="16"/>
                <w:lang w:eastAsia="de-AT"/>
              </w:rPr>
              <w:br/>
              <w:t>(2</w:t>
            </w:r>
            <w:r w:rsidRPr="007A1909">
              <w:rPr>
                <w:rFonts w:ascii="Arial" w:eastAsia="Times New Roman" w:hAnsi="Arial" w:cs="Arial"/>
                <w:color w:val="000000"/>
                <w:sz w:val="16"/>
                <w:szCs w:val="16"/>
                <w:highlight w:val="darkGray"/>
                <w:lang w:eastAsia="de-AT"/>
              </w:rPr>
              <w:t xml:space="preserve">) </w:t>
            </w:r>
            <w:r w:rsidRPr="007A1909">
              <w:rPr>
                <w:rFonts w:ascii="Arial" w:eastAsia="Times New Roman" w:hAnsi="Arial" w:cs="Arial"/>
                <w:color w:val="000000"/>
                <w:sz w:val="16"/>
                <w:szCs w:val="16"/>
                <w:highlight w:val="darkGray"/>
                <w:shd w:val="clear" w:color="auto" w:fill="FFFF00"/>
                <w:lang w:eastAsia="de-AT"/>
              </w:rPr>
              <w:t>ohne Unterstützung im Tandemgang</w:t>
            </w:r>
            <w:r w:rsidRPr="00EA6E88">
              <w:rPr>
                <w:rFonts w:ascii="Arial" w:eastAsia="Times New Roman" w:hAnsi="Arial" w:cs="Arial"/>
                <w:color w:val="000000"/>
                <w:sz w:val="16"/>
                <w:szCs w:val="16"/>
                <w:lang w:eastAsia="de-AT"/>
              </w:rPr>
              <w:t xml:space="preserve"> (Fersen an Zehen) </w:t>
            </w:r>
            <w:r w:rsidRPr="007A1909">
              <w:rPr>
                <w:rFonts w:ascii="Arial" w:eastAsia="Times New Roman" w:hAnsi="Arial" w:cs="Arial"/>
                <w:color w:val="000000"/>
                <w:sz w:val="16"/>
                <w:szCs w:val="16"/>
                <w:highlight w:val="darkGray"/>
                <w:shd w:val="clear" w:color="auto" w:fill="FFFF00"/>
                <w:lang w:eastAsia="de-AT"/>
              </w:rPr>
              <w:t>zurück</w:t>
            </w:r>
            <w:r w:rsidRPr="00EA6E88">
              <w:rPr>
                <w:rFonts w:ascii="Arial" w:eastAsia="Times New Roman" w:hAnsi="Arial" w:cs="Arial"/>
                <w:color w:val="000000"/>
                <w:sz w:val="16"/>
                <w:szCs w:val="16"/>
                <w:lang w:eastAsia="de-AT"/>
              </w:rPr>
              <w:t xml:space="preserve"> zu gehen.</w:t>
            </w:r>
          </w:p>
        </w:tc>
        <w:tc>
          <w:tcPr>
            <w:tcW w:w="4111" w:type="dxa"/>
            <w:tcBorders>
              <w:top w:val="nil"/>
              <w:left w:val="nil"/>
              <w:bottom w:val="nil"/>
              <w:right w:val="nil"/>
            </w:tcBorders>
            <w:shd w:val="clear" w:color="auto" w:fill="auto"/>
            <w:hideMark/>
          </w:tcPr>
          <w:p w14:paraId="5F972B86" w14:textId="19B6E65B"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Die Person wird gebeten </w:t>
            </w:r>
            <w:r w:rsidRPr="00EA6E88">
              <w:rPr>
                <w:rFonts w:ascii="Arial" w:eastAsia="Times New Roman" w:hAnsi="Arial" w:cs="Arial"/>
                <w:color w:val="000000"/>
                <w:sz w:val="16"/>
                <w:szCs w:val="16"/>
                <w:lang w:eastAsia="de-AT"/>
              </w:rPr>
              <w:br/>
              <w:t xml:space="preserve">(1) in einem sicheren Abstand </w:t>
            </w:r>
            <w:r w:rsidRPr="007A1909">
              <w:rPr>
                <w:rFonts w:ascii="Arial" w:eastAsia="Times New Roman" w:hAnsi="Arial" w:cs="Arial"/>
                <w:color w:val="000000"/>
                <w:sz w:val="16"/>
                <w:szCs w:val="16"/>
                <w:highlight w:val="darkGray"/>
                <w:lang w:eastAsia="de-AT"/>
              </w:rPr>
              <w:t>entlang einer Wand</w:t>
            </w:r>
            <w:r w:rsidRPr="00EA6E88">
              <w:rPr>
                <w:rFonts w:ascii="Arial" w:eastAsia="Times New Roman" w:hAnsi="Arial" w:cs="Arial"/>
                <w:color w:val="000000"/>
                <w:sz w:val="16"/>
                <w:szCs w:val="16"/>
                <w:lang w:eastAsia="de-AT"/>
              </w:rPr>
              <w:t xml:space="preserve"> zu gehen, dann eine halbe Drehung zu machen, um in die andere Richtung zu gehen und</w:t>
            </w:r>
            <w:r w:rsidRPr="00EA6E88">
              <w:rPr>
                <w:rFonts w:ascii="Arial" w:eastAsia="Times New Roman" w:hAnsi="Arial" w:cs="Arial"/>
                <w:color w:val="000000"/>
                <w:sz w:val="16"/>
                <w:szCs w:val="16"/>
                <w:lang w:eastAsia="de-AT"/>
              </w:rPr>
              <w:br/>
              <w:t>(2) ohne Unterstützung im Tandemgang (Fersen an Zehen) zu gehen.</w:t>
            </w:r>
          </w:p>
        </w:tc>
      </w:tr>
      <w:tr w:rsidR="00F03082" w:rsidRPr="00EA6E88" w14:paraId="1D47ACBF" w14:textId="77777777" w:rsidTr="008F79E7">
        <w:tc>
          <w:tcPr>
            <w:tcW w:w="1560" w:type="dxa"/>
            <w:tcBorders>
              <w:top w:val="nil"/>
              <w:left w:val="nil"/>
              <w:bottom w:val="nil"/>
              <w:right w:val="nil"/>
            </w:tcBorders>
            <w:shd w:val="clear" w:color="auto" w:fill="auto"/>
            <w:hideMark/>
          </w:tcPr>
          <w:p w14:paraId="1B95228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Bewertungsstufen</w:t>
            </w:r>
          </w:p>
        </w:tc>
        <w:tc>
          <w:tcPr>
            <w:tcW w:w="4252" w:type="dxa"/>
            <w:tcBorders>
              <w:top w:val="nil"/>
              <w:left w:val="nil"/>
              <w:bottom w:val="nil"/>
              <w:right w:val="nil"/>
            </w:tcBorders>
            <w:shd w:val="clear" w:color="auto" w:fill="auto"/>
            <w:hideMark/>
          </w:tcPr>
          <w:p w14:paraId="435AFF4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Normal, keine Schwierigkeiten beim Gehen, Umdrehen und im Tandemgang (ein Fehltritt ist erlaubt)</w:t>
            </w:r>
          </w:p>
        </w:tc>
        <w:tc>
          <w:tcPr>
            <w:tcW w:w="4111" w:type="dxa"/>
            <w:tcBorders>
              <w:top w:val="nil"/>
              <w:left w:val="nil"/>
              <w:bottom w:val="nil"/>
              <w:right w:val="nil"/>
            </w:tcBorders>
            <w:shd w:val="clear" w:color="auto" w:fill="auto"/>
            <w:hideMark/>
          </w:tcPr>
          <w:p w14:paraId="14FFCC9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Normal, keine Schwierigkeiten beim Gehen, Umdrehen und im Tandemgang (ein Fehltritt ist erlaubt)</w:t>
            </w:r>
          </w:p>
        </w:tc>
        <w:tc>
          <w:tcPr>
            <w:tcW w:w="4111" w:type="dxa"/>
            <w:tcBorders>
              <w:top w:val="nil"/>
              <w:left w:val="nil"/>
              <w:bottom w:val="nil"/>
              <w:right w:val="nil"/>
            </w:tcBorders>
            <w:shd w:val="clear" w:color="auto" w:fill="auto"/>
            <w:hideMark/>
          </w:tcPr>
          <w:p w14:paraId="345789A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0    Normal, keine Schwierigkeiten beim Gehen, </w:t>
            </w:r>
            <w:r w:rsidRPr="007A1909">
              <w:rPr>
                <w:rFonts w:ascii="Arial" w:eastAsia="Times New Roman" w:hAnsi="Arial" w:cs="Arial"/>
                <w:color w:val="000000"/>
                <w:sz w:val="16"/>
                <w:szCs w:val="16"/>
                <w:highlight w:val="darkGray"/>
                <w:lang w:eastAsia="de-AT"/>
              </w:rPr>
              <w:t>beim</w:t>
            </w:r>
            <w:r w:rsidRPr="00EA6E88">
              <w:rPr>
                <w:rFonts w:ascii="Arial" w:eastAsia="Times New Roman" w:hAnsi="Arial" w:cs="Arial"/>
                <w:color w:val="000000"/>
                <w:sz w:val="16"/>
                <w:szCs w:val="16"/>
                <w:lang w:eastAsia="de-AT"/>
              </w:rPr>
              <w:t xml:space="preserve"> Umdrehen und </w:t>
            </w:r>
            <w:r w:rsidRPr="007A1909">
              <w:rPr>
                <w:rFonts w:ascii="Arial" w:eastAsia="Times New Roman" w:hAnsi="Arial" w:cs="Arial"/>
                <w:color w:val="000000"/>
                <w:sz w:val="16"/>
                <w:szCs w:val="16"/>
                <w:highlight w:val="darkGray"/>
                <w:lang w:eastAsia="de-AT"/>
              </w:rPr>
              <w:t>beim</w:t>
            </w:r>
            <w:r w:rsidRPr="00EA6E88">
              <w:rPr>
                <w:rFonts w:ascii="Arial" w:eastAsia="Times New Roman" w:hAnsi="Arial" w:cs="Arial"/>
                <w:color w:val="000000"/>
                <w:sz w:val="16"/>
                <w:szCs w:val="16"/>
                <w:lang w:eastAsia="de-AT"/>
              </w:rPr>
              <w:t xml:space="preserve"> Tandemgang (ein </w:t>
            </w:r>
            <w:r w:rsidRPr="007A1909">
              <w:rPr>
                <w:rFonts w:ascii="Arial" w:eastAsia="Times New Roman" w:hAnsi="Arial" w:cs="Arial"/>
                <w:color w:val="000000"/>
                <w:sz w:val="16"/>
                <w:szCs w:val="16"/>
                <w:highlight w:val="darkGray"/>
                <w:lang w:eastAsia="de-AT"/>
              </w:rPr>
              <w:t>Ausweichschritt</w:t>
            </w:r>
            <w:r w:rsidRPr="00EA6E88">
              <w:rPr>
                <w:rFonts w:ascii="Arial" w:eastAsia="Times New Roman" w:hAnsi="Arial" w:cs="Arial"/>
                <w:color w:val="000000"/>
                <w:sz w:val="16"/>
                <w:szCs w:val="16"/>
                <w:lang w:eastAsia="de-AT"/>
              </w:rPr>
              <w:t xml:space="preserve"> ist erlaubt)</w:t>
            </w:r>
          </w:p>
        </w:tc>
      </w:tr>
      <w:tr w:rsidR="00F03082" w:rsidRPr="00EA6E88" w14:paraId="6550F4F9" w14:textId="77777777" w:rsidTr="00EF0B4E">
        <w:tc>
          <w:tcPr>
            <w:tcW w:w="1560" w:type="dxa"/>
            <w:tcBorders>
              <w:top w:val="nil"/>
              <w:left w:val="nil"/>
              <w:bottom w:val="nil"/>
              <w:right w:val="nil"/>
            </w:tcBorders>
            <w:shd w:val="clear" w:color="auto" w:fill="auto"/>
            <w:hideMark/>
          </w:tcPr>
          <w:p w14:paraId="61BAEB42" w14:textId="77777777" w:rsidR="00EA6E88" w:rsidRPr="00EA6E88" w:rsidRDefault="00EA6E88" w:rsidP="00EF0B4E">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5AE034F1" w14:textId="77777777" w:rsidR="00EA6E88" w:rsidRPr="00EA6E88" w:rsidRDefault="00EA6E88" w:rsidP="00EF0B4E">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Leichte Schwierigkeiten, nur </w:t>
            </w:r>
            <w:proofErr w:type="gramStart"/>
            <w:r w:rsidRPr="00EA6E88">
              <w:rPr>
                <w:rFonts w:ascii="Arial" w:eastAsia="Times New Roman" w:hAnsi="Arial" w:cs="Arial"/>
                <w:color w:val="000000"/>
                <w:sz w:val="16"/>
                <w:szCs w:val="16"/>
                <w:lang w:eastAsia="de-AT"/>
              </w:rPr>
              <w:t>sichtbar</w:t>
            </w:r>
            <w:proofErr w:type="gramEnd"/>
            <w:r w:rsidRPr="00EA6E88">
              <w:rPr>
                <w:rFonts w:ascii="Arial" w:eastAsia="Times New Roman" w:hAnsi="Arial" w:cs="Arial"/>
                <w:color w:val="000000"/>
                <w:sz w:val="16"/>
                <w:szCs w:val="16"/>
                <w:lang w:eastAsia="de-AT"/>
              </w:rPr>
              <w:t xml:space="preserve"> wenn 10 aufeinanderfolgende Schritte im Tandemgang gemacht werden</w:t>
            </w:r>
          </w:p>
        </w:tc>
        <w:tc>
          <w:tcPr>
            <w:tcW w:w="4111" w:type="dxa"/>
            <w:tcBorders>
              <w:top w:val="nil"/>
              <w:left w:val="nil"/>
              <w:bottom w:val="nil"/>
              <w:right w:val="nil"/>
            </w:tcBorders>
            <w:shd w:val="clear" w:color="auto" w:fill="auto"/>
            <w:hideMark/>
          </w:tcPr>
          <w:p w14:paraId="665BE5F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Leichte Schwierigkeiten, nur sichtbar </w:t>
            </w:r>
            <w:r w:rsidRPr="007A1909">
              <w:rPr>
                <w:rFonts w:ascii="Arial" w:eastAsia="Times New Roman" w:hAnsi="Arial" w:cs="Arial"/>
                <w:color w:val="000000"/>
                <w:sz w:val="16"/>
                <w:szCs w:val="16"/>
                <w:highlight w:val="darkGray"/>
                <w:lang w:eastAsia="de-AT"/>
              </w:rPr>
              <w:t>in</w:t>
            </w:r>
            <w:r w:rsidRPr="00EA6E88">
              <w:rPr>
                <w:rFonts w:ascii="Arial" w:eastAsia="Times New Roman" w:hAnsi="Arial" w:cs="Arial"/>
                <w:color w:val="000000"/>
                <w:sz w:val="16"/>
                <w:szCs w:val="16"/>
                <w:lang w:eastAsia="de-AT"/>
              </w:rPr>
              <w:t xml:space="preserve"> 10 aufeinanderfolgenden Schritten im Tandemgang</w:t>
            </w:r>
          </w:p>
        </w:tc>
        <w:tc>
          <w:tcPr>
            <w:tcW w:w="4111" w:type="dxa"/>
            <w:tcBorders>
              <w:top w:val="nil"/>
              <w:left w:val="nil"/>
              <w:bottom w:val="nil"/>
              <w:right w:val="nil"/>
            </w:tcBorders>
            <w:shd w:val="clear" w:color="auto" w:fill="auto"/>
            <w:hideMark/>
          </w:tcPr>
          <w:p w14:paraId="6E91AAC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Leichte Schwierigkeiten, nur sichtbar </w:t>
            </w:r>
            <w:r w:rsidRPr="007A1909">
              <w:rPr>
                <w:rFonts w:ascii="Arial" w:eastAsia="Times New Roman" w:hAnsi="Arial" w:cs="Arial"/>
                <w:color w:val="000000"/>
                <w:sz w:val="16"/>
                <w:szCs w:val="16"/>
                <w:highlight w:val="darkGray"/>
                <w:lang w:eastAsia="de-AT"/>
              </w:rPr>
              <w:t>bei</w:t>
            </w:r>
            <w:r w:rsidRPr="00EA6E88">
              <w:rPr>
                <w:rFonts w:ascii="Arial" w:eastAsia="Times New Roman" w:hAnsi="Arial" w:cs="Arial"/>
                <w:color w:val="000000"/>
                <w:sz w:val="16"/>
                <w:szCs w:val="16"/>
                <w:lang w:eastAsia="de-AT"/>
              </w:rPr>
              <w:t xml:space="preserve"> 10 aufeinanderfolgenden Schritten im Tandemgang</w:t>
            </w:r>
          </w:p>
        </w:tc>
      </w:tr>
      <w:tr w:rsidR="00F03082" w:rsidRPr="00EA6E88" w14:paraId="0F9DC94A" w14:textId="77777777" w:rsidTr="00EF0B4E">
        <w:tc>
          <w:tcPr>
            <w:tcW w:w="1560" w:type="dxa"/>
            <w:tcBorders>
              <w:top w:val="nil"/>
              <w:left w:val="nil"/>
              <w:bottom w:val="nil"/>
              <w:right w:val="nil"/>
            </w:tcBorders>
            <w:shd w:val="clear" w:color="auto" w:fill="auto"/>
            <w:hideMark/>
          </w:tcPr>
          <w:p w14:paraId="6DD2D14A" w14:textId="77777777" w:rsidR="00EA6E88" w:rsidRPr="00EA6E88" w:rsidRDefault="00EA6E88" w:rsidP="00EF0B4E">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4BB4061C" w14:textId="77777777" w:rsidR="00EA6E88" w:rsidRPr="00EA6E88" w:rsidRDefault="00EA6E88" w:rsidP="00EF0B4E">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proofErr w:type="gramStart"/>
            <w:r w:rsidRPr="00EA6E88">
              <w:rPr>
                <w:rFonts w:ascii="Arial" w:eastAsia="Times New Roman" w:hAnsi="Arial" w:cs="Arial"/>
                <w:color w:val="000000"/>
                <w:sz w:val="16"/>
                <w:szCs w:val="16"/>
                <w:lang w:eastAsia="de-AT"/>
              </w:rPr>
              <w:t>Eindeutig</w:t>
            </w:r>
            <w:proofErr w:type="gramEnd"/>
            <w:r w:rsidRPr="00EA6E88">
              <w:rPr>
                <w:rFonts w:ascii="Arial" w:eastAsia="Times New Roman" w:hAnsi="Arial" w:cs="Arial"/>
                <w:color w:val="000000"/>
                <w:sz w:val="16"/>
                <w:szCs w:val="16"/>
                <w:lang w:eastAsia="de-AT"/>
              </w:rPr>
              <w:t xml:space="preserve"> abweichend, Tandemgang &gt; 10 Schritte nicht möglich</w:t>
            </w:r>
          </w:p>
        </w:tc>
        <w:tc>
          <w:tcPr>
            <w:tcW w:w="4111" w:type="dxa"/>
            <w:tcBorders>
              <w:top w:val="nil"/>
              <w:left w:val="nil"/>
              <w:bottom w:val="nil"/>
              <w:right w:val="nil"/>
            </w:tcBorders>
            <w:shd w:val="clear" w:color="auto" w:fill="auto"/>
            <w:hideMark/>
          </w:tcPr>
          <w:p w14:paraId="545B2E5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proofErr w:type="gramStart"/>
            <w:r w:rsidRPr="00EA6E88">
              <w:rPr>
                <w:rFonts w:ascii="Arial" w:eastAsia="Times New Roman" w:hAnsi="Arial" w:cs="Arial"/>
                <w:color w:val="000000"/>
                <w:sz w:val="16"/>
                <w:szCs w:val="16"/>
                <w:lang w:eastAsia="de-AT"/>
              </w:rPr>
              <w:t>Eindeutig</w:t>
            </w:r>
            <w:proofErr w:type="gramEnd"/>
            <w:r w:rsidRPr="00EA6E88">
              <w:rPr>
                <w:rFonts w:ascii="Arial" w:eastAsia="Times New Roman" w:hAnsi="Arial" w:cs="Arial"/>
                <w:color w:val="000000"/>
                <w:sz w:val="16"/>
                <w:szCs w:val="16"/>
                <w:lang w:eastAsia="de-AT"/>
              </w:rPr>
              <w:t xml:space="preserve"> auffällig, Tandemgang &gt; 10 Schritte nicht möglich</w:t>
            </w:r>
          </w:p>
        </w:tc>
        <w:tc>
          <w:tcPr>
            <w:tcW w:w="4111" w:type="dxa"/>
            <w:tcBorders>
              <w:top w:val="nil"/>
              <w:left w:val="nil"/>
              <w:bottom w:val="nil"/>
              <w:right w:val="nil"/>
            </w:tcBorders>
            <w:shd w:val="clear" w:color="auto" w:fill="auto"/>
            <w:hideMark/>
          </w:tcPr>
          <w:p w14:paraId="490CEAF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proofErr w:type="gramStart"/>
            <w:r w:rsidRPr="00EA6E88">
              <w:rPr>
                <w:rFonts w:ascii="Arial" w:eastAsia="Times New Roman" w:hAnsi="Arial" w:cs="Arial"/>
                <w:color w:val="000000"/>
                <w:sz w:val="16"/>
                <w:szCs w:val="16"/>
                <w:lang w:eastAsia="de-AT"/>
              </w:rPr>
              <w:t>Eindeutig</w:t>
            </w:r>
            <w:proofErr w:type="gramEnd"/>
            <w:r w:rsidRPr="00EA6E88">
              <w:rPr>
                <w:rFonts w:ascii="Arial" w:eastAsia="Times New Roman" w:hAnsi="Arial" w:cs="Arial"/>
                <w:color w:val="000000"/>
                <w:sz w:val="16"/>
                <w:szCs w:val="16"/>
                <w:lang w:eastAsia="de-AT"/>
              </w:rPr>
              <w:t xml:space="preserve"> auffällig, Tandemgang &gt; 10 Schritte nicht möglich</w:t>
            </w:r>
          </w:p>
        </w:tc>
      </w:tr>
      <w:tr w:rsidR="00F03082" w:rsidRPr="00EA6E88" w14:paraId="2B457CA6" w14:textId="77777777" w:rsidTr="00EF0B4E">
        <w:tc>
          <w:tcPr>
            <w:tcW w:w="1560" w:type="dxa"/>
            <w:tcBorders>
              <w:top w:val="nil"/>
              <w:left w:val="nil"/>
              <w:bottom w:val="nil"/>
              <w:right w:val="nil"/>
            </w:tcBorders>
            <w:shd w:val="clear" w:color="auto" w:fill="auto"/>
            <w:hideMark/>
          </w:tcPr>
          <w:p w14:paraId="333FD607" w14:textId="77777777" w:rsidR="00EA6E88" w:rsidRPr="00EA6E88" w:rsidRDefault="00EA6E88" w:rsidP="00EF0B4E">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3302A296" w14:textId="77777777" w:rsidR="00EA6E88" w:rsidRPr="00EA6E88" w:rsidRDefault="00EA6E88" w:rsidP="00EF0B4E">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Beträchtliches Wanken, Schwierigkeiten bei der halben Drehung aber ohne Unterstützung möglich</w:t>
            </w:r>
          </w:p>
        </w:tc>
        <w:tc>
          <w:tcPr>
            <w:tcW w:w="4111" w:type="dxa"/>
            <w:tcBorders>
              <w:top w:val="nil"/>
              <w:left w:val="nil"/>
              <w:bottom w:val="nil"/>
              <w:right w:val="nil"/>
            </w:tcBorders>
            <w:shd w:val="clear" w:color="auto" w:fill="auto"/>
            <w:hideMark/>
          </w:tcPr>
          <w:p w14:paraId="0724186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Beträchtliches Wanken, Schwierigkeiten bei der halben Drehung, aber ohne Unterstützung möglich </w:t>
            </w:r>
          </w:p>
        </w:tc>
        <w:tc>
          <w:tcPr>
            <w:tcW w:w="4111" w:type="dxa"/>
            <w:tcBorders>
              <w:top w:val="nil"/>
              <w:left w:val="nil"/>
              <w:bottom w:val="nil"/>
              <w:right w:val="nil"/>
            </w:tcBorders>
            <w:shd w:val="clear" w:color="auto" w:fill="auto"/>
            <w:hideMark/>
          </w:tcPr>
          <w:p w14:paraId="0EC80A7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Beträchtliches Wanken, Schwierigkeiten bei der halben Drehung, aber ohne Unterstützung möglich </w:t>
            </w:r>
          </w:p>
        </w:tc>
      </w:tr>
      <w:tr w:rsidR="00F03082" w:rsidRPr="00EA6E88" w14:paraId="78C34AE8" w14:textId="77777777" w:rsidTr="00EF0B4E">
        <w:tc>
          <w:tcPr>
            <w:tcW w:w="1560" w:type="dxa"/>
            <w:tcBorders>
              <w:top w:val="nil"/>
              <w:left w:val="nil"/>
              <w:bottom w:val="nil"/>
              <w:right w:val="nil"/>
            </w:tcBorders>
            <w:shd w:val="clear" w:color="auto" w:fill="auto"/>
            <w:hideMark/>
          </w:tcPr>
          <w:p w14:paraId="23CBBFDA" w14:textId="77777777" w:rsidR="00EA6E88" w:rsidRPr="00EA6E88" w:rsidRDefault="00EA6E88" w:rsidP="00EF0B4E">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5A8BD5FA" w14:textId="77777777" w:rsidR="00EA6E88" w:rsidRPr="00EA6E88" w:rsidRDefault="00EA6E88" w:rsidP="00EF0B4E">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Deutliches Wanken, teilweise Stütz an der Wand notwendig</w:t>
            </w:r>
          </w:p>
        </w:tc>
        <w:tc>
          <w:tcPr>
            <w:tcW w:w="4111" w:type="dxa"/>
            <w:tcBorders>
              <w:top w:val="nil"/>
              <w:left w:val="nil"/>
              <w:bottom w:val="nil"/>
              <w:right w:val="nil"/>
            </w:tcBorders>
            <w:shd w:val="clear" w:color="auto" w:fill="auto"/>
            <w:hideMark/>
          </w:tcPr>
          <w:p w14:paraId="419CB21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Deutliches Wanken, teilweise </w:t>
            </w:r>
            <w:r w:rsidRPr="007A1909">
              <w:rPr>
                <w:rFonts w:ascii="Arial" w:eastAsia="Times New Roman" w:hAnsi="Arial" w:cs="Arial"/>
                <w:color w:val="000000"/>
                <w:sz w:val="16"/>
                <w:szCs w:val="16"/>
                <w:highlight w:val="darkGray"/>
                <w:shd w:val="clear" w:color="auto" w:fill="FFFF00"/>
                <w:lang w:eastAsia="de-AT"/>
              </w:rPr>
              <w:t>Abstützen</w:t>
            </w:r>
            <w:r w:rsidRPr="00EA6E88">
              <w:rPr>
                <w:rFonts w:ascii="Arial" w:eastAsia="Times New Roman" w:hAnsi="Arial" w:cs="Arial"/>
                <w:color w:val="000000"/>
                <w:sz w:val="16"/>
                <w:szCs w:val="16"/>
                <w:lang w:eastAsia="de-AT"/>
              </w:rPr>
              <w:t xml:space="preserve"> an der Wand </w:t>
            </w:r>
            <w:r w:rsidRPr="007A1909">
              <w:rPr>
                <w:rFonts w:ascii="Arial" w:eastAsia="Times New Roman" w:hAnsi="Arial" w:cs="Arial"/>
                <w:color w:val="000000"/>
                <w:sz w:val="16"/>
                <w:szCs w:val="16"/>
                <w:highlight w:val="darkGray"/>
                <w:lang w:eastAsia="de-AT"/>
              </w:rPr>
              <w:t>erforderlich</w:t>
            </w:r>
          </w:p>
        </w:tc>
        <w:tc>
          <w:tcPr>
            <w:tcW w:w="4111" w:type="dxa"/>
            <w:tcBorders>
              <w:top w:val="nil"/>
              <w:left w:val="nil"/>
              <w:bottom w:val="nil"/>
              <w:right w:val="nil"/>
            </w:tcBorders>
            <w:shd w:val="clear" w:color="auto" w:fill="auto"/>
            <w:hideMark/>
          </w:tcPr>
          <w:p w14:paraId="3369B14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Deutliches Wanken, </w:t>
            </w:r>
            <w:r w:rsidRPr="007A1909">
              <w:rPr>
                <w:rFonts w:ascii="Arial" w:eastAsia="Times New Roman" w:hAnsi="Arial" w:cs="Arial"/>
                <w:color w:val="000000"/>
                <w:sz w:val="16"/>
                <w:szCs w:val="16"/>
                <w:highlight w:val="darkGray"/>
                <w:lang w:eastAsia="de-AT"/>
              </w:rPr>
              <w:t>intermittierendes</w:t>
            </w:r>
            <w:r w:rsidRPr="00EA6E88">
              <w:rPr>
                <w:rFonts w:ascii="Arial" w:eastAsia="Times New Roman" w:hAnsi="Arial" w:cs="Arial"/>
                <w:color w:val="000000"/>
                <w:sz w:val="16"/>
                <w:szCs w:val="16"/>
                <w:lang w:eastAsia="de-AT"/>
              </w:rPr>
              <w:t xml:space="preserve"> Abstützen an der Wand erforderlich</w:t>
            </w:r>
          </w:p>
        </w:tc>
      </w:tr>
      <w:tr w:rsidR="00F03082" w:rsidRPr="00EA6E88" w14:paraId="335AFF1B" w14:textId="77777777" w:rsidTr="00EF0B4E">
        <w:tc>
          <w:tcPr>
            <w:tcW w:w="1560" w:type="dxa"/>
            <w:tcBorders>
              <w:top w:val="nil"/>
              <w:left w:val="nil"/>
              <w:bottom w:val="nil"/>
              <w:right w:val="nil"/>
            </w:tcBorders>
            <w:shd w:val="clear" w:color="auto" w:fill="auto"/>
            <w:hideMark/>
          </w:tcPr>
          <w:p w14:paraId="771D9D1D" w14:textId="77777777" w:rsidR="00EA6E88" w:rsidRPr="00EA6E88" w:rsidRDefault="00EA6E88" w:rsidP="00EF0B4E">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46216509" w14:textId="77777777" w:rsidR="00EA6E88" w:rsidRPr="00EA6E88" w:rsidRDefault="00EA6E88" w:rsidP="00EF0B4E">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5    Stark ausgeprägtes Wanken, dauerhafte Verwendung </w:t>
            </w:r>
            <w:proofErr w:type="gramStart"/>
            <w:r w:rsidRPr="00EA6E88">
              <w:rPr>
                <w:rFonts w:ascii="Arial" w:eastAsia="Times New Roman" w:hAnsi="Arial" w:cs="Arial"/>
                <w:color w:val="000000"/>
                <w:sz w:val="16"/>
                <w:szCs w:val="16"/>
                <w:lang w:eastAsia="de-AT"/>
              </w:rPr>
              <w:t>eines Gehstock</w:t>
            </w:r>
            <w:proofErr w:type="gramEnd"/>
            <w:r w:rsidRPr="00EA6E88">
              <w:rPr>
                <w:rFonts w:ascii="Arial" w:eastAsia="Times New Roman" w:hAnsi="Arial" w:cs="Arial"/>
                <w:color w:val="000000"/>
                <w:sz w:val="16"/>
                <w:szCs w:val="16"/>
                <w:lang w:eastAsia="de-AT"/>
              </w:rPr>
              <w:t xml:space="preserve"> oder minimale Unterstützung durch einen Arm notwendig</w:t>
            </w:r>
          </w:p>
        </w:tc>
        <w:tc>
          <w:tcPr>
            <w:tcW w:w="4111" w:type="dxa"/>
            <w:tcBorders>
              <w:top w:val="nil"/>
              <w:left w:val="nil"/>
              <w:bottom w:val="nil"/>
              <w:right w:val="nil"/>
            </w:tcBorders>
            <w:shd w:val="clear" w:color="auto" w:fill="auto"/>
            <w:hideMark/>
          </w:tcPr>
          <w:p w14:paraId="0A2DDBB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5    Stark ausgeprägtes Wanken, dauerhafte Verwendung eines Gehstocks oder minimale Unterstützung durch einen Arm </w:t>
            </w:r>
            <w:r w:rsidRPr="007A1909">
              <w:rPr>
                <w:rFonts w:ascii="Arial" w:eastAsia="Times New Roman" w:hAnsi="Arial" w:cs="Arial"/>
                <w:color w:val="000000"/>
                <w:sz w:val="16"/>
                <w:szCs w:val="16"/>
                <w:highlight w:val="darkGray"/>
                <w:lang w:eastAsia="de-AT"/>
              </w:rPr>
              <w:t>erforderlich</w:t>
            </w:r>
          </w:p>
        </w:tc>
        <w:tc>
          <w:tcPr>
            <w:tcW w:w="4111" w:type="dxa"/>
            <w:tcBorders>
              <w:top w:val="nil"/>
              <w:left w:val="nil"/>
              <w:bottom w:val="nil"/>
              <w:right w:val="nil"/>
            </w:tcBorders>
            <w:shd w:val="clear" w:color="auto" w:fill="auto"/>
            <w:hideMark/>
          </w:tcPr>
          <w:p w14:paraId="1C52E65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5    Stark ausgeprägtes Wanken, </w:t>
            </w:r>
            <w:r w:rsidRPr="007A1909">
              <w:rPr>
                <w:rFonts w:ascii="Arial" w:eastAsia="Times New Roman" w:hAnsi="Arial" w:cs="Arial"/>
                <w:color w:val="000000"/>
                <w:sz w:val="16"/>
                <w:szCs w:val="16"/>
                <w:highlight w:val="darkGray"/>
                <w:lang w:eastAsia="de-AT"/>
              </w:rPr>
              <w:t>konstante</w:t>
            </w:r>
            <w:r w:rsidRPr="00EA6E88">
              <w:rPr>
                <w:rFonts w:ascii="Arial" w:eastAsia="Times New Roman" w:hAnsi="Arial" w:cs="Arial"/>
                <w:color w:val="000000"/>
                <w:sz w:val="16"/>
                <w:szCs w:val="16"/>
                <w:lang w:eastAsia="de-AT"/>
              </w:rPr>
              <w:t xml:space="preserve"> Verwendung eines Gehstocks oder minimale Unterstützung durch einen Arm erforderlich</w:t>
            </w:r>
          </w:p>
        </w:tc>
      </w:tr>
      <w:tr w:rsidR="00F03082" w:rsidRPr="00EA6E88" w14:paraId="0C3CE065" w14:textId="77777777" w:rsidTr="00EF0B4E">
        <w:tc>
          <w:tcPr>
            <w:tcW w:w="1560" w:type="dxa"/>
            <w:tcBorders>
              <w:top w:val="nil"/>
              <w:left w:val="nil"/>
              <w:bottom w:val="nil"/>
              <w:right w:val="nil"/>
            </w:tcBorders>
            <w:shd w:val="clear" w:color="auto" w:fill="auto"/>
            <w:hideMark/>
          </w:tcPr>
          <w:p w14:paraId="44F97970" w14:textId="77777777" w:rsidR="00EA6E88" w:rsidRPr="00EA6E88" w:rsidRDefault="00EA6E88" w:rsidP="00EF0B4E">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31B4943B" w14:textId="77777777" w:rsidR="00EA6E88" w:rsidRPr="00EA6E88" w:rsidRDefault="00EA6E88" w:rsidP="00EF0B4E">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6    Gehen &gt; 10m nur mit viel Unterstützung (zwei spezielle Gehstöcke, Rollator/Rollmobil oder unterstützende Person)</w:t>
            </w:r>
          </w:p>
        </w:tc>
        <w:tc>
          <w:tcPr>
            <w:tcW w:w="4111" w:type="dxa"/>
            <w:tcBorders>
              <w:top w:val="nil"/>
              <w:left w:val="nil"/>
              <w:bottom w:val="nil"/>
              <w:right w:val="nil"/>
            </w:tcBorders>
            <w:shd w:val="clear" w:color="auto" w:fill="auto"/>
            <w:hideMark/>
          </w:tcPr>
          <w:p w14:paraId="77A76D67" w14:textId="00D9D8AA"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6    Gehen &gt; 10m nur mit viel Unterstützung (zwei spezielle Gehstöcke, Rollator/Rollmobil oder unterstützende Person)</w:t>
            </w:r>
          </w:p>
        </w:tc>
        <w:tc>
          <w:tcPr>
            <w:tcW w:w="4111" w:type="dxa"/>
            <w:tcBorders>
              <w:top w:val="nil"/>
              <w:left w:val="nil"/>
              <w:bottom w:val="nil"/>
              <w:right w:val="nil"/>
            </w:tcBorders>
            <w:shd w:val="clear" w:color="auto" w:fill="auto"/>
            <w:hideMark/>
          </w:tcPr>
          <w:p w14:paraId="6D1CFDAE" w14:textId="4059ACCD"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6    Gehen &gt; 10m nur mit viel Unterstützung (zwei spezielle Gehstöcke, Rollator/Rollmobil oder unterstützende Person)</w:t>
            </w:r>
          </w:p>
        </w:tc>
      </w:tr>
      <w:tr w:rsidR="00F03082" w:rsidRPr="00EA6E88" w14:paraId="36769380" w14:textId="77777777" w:rsidTr="00EF0B4E">
        <w:tc>
          <w:tcPr>
            <w:tcW w:w="1560" w:type="dxa"/>
            <w:tcBorders>
              <w:top w:val="nil"/>
              <w:left w:val="nil"/>
              <w:bottom w:val="nil"/>
              <w:right w:val="nil"/>
            </w:tcBorders>
            <w:shd w:val="clear" w:color="auto" w:fill="auto"/>
            <w:hideMark/>
          </w:tcPr>
          <w:p w14:paraId="167930A0" w14:textId="77777777" w:rsidR="00EA6E88" w:rsidRPr="00EA6E88" w:rsidRDefault="00EA6E88" w:rsidP="00EF0B4E">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424B2ADD" w14:textId="77777777" w:rsidR="00EA6E88" w:rsidRPr="00EA6E88" w:rsidRDefault="00EA6E88" w:rsidP="00EF0B4E">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7    Gehen &lt; 10m nur mit viel Unterstützung (zwei spezielle Gehstöcke, Rollator/Rollmobil oder unterstützende Person)</w:t>
            </w:r>
          </w:p>
        </w:tc>
        <w:tc>
          <w:tcPr>
            <w:tcW w:w="4111" w:type="dxa"/>
            <w:tcBorders>
              <w:top w:val="nil"/>
              <w:left w:val="nil"/>
              <w:bottom w:val="nil"/>
              <w:right w:val="nil"/>
            </w:tcBorders>
            <w:shd w:val="clear" w:color="auto" w:fill="auto"/>
            <w:hideMark/>
          </w:tcPr>
          <w:p w14:paraId="58B837B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7    Gehen &lt; 10m nur mit viel Unterstützung (zwei spezielle Gehstöcke, Rollator/Rollmobil oder unterstützende Person)</w:t>
            </w:r>
          </w:p>
        </w:tc>
        <w:tc>
          <w:tcPr>
            <w:tcW w:w="4111" w:type="dxa"/>
            <w:tcBorders>
              <w:top w:val="nil"/>
              <w:left w:val="nil"/>
              <w:bottom w:val="nil"/>
              <w:right w:val="nil"/>
            </w:tcBorders>
            <w:shd w:val="clear" w:color="auto" w:fill="auto"/>
            <w:hideMark/>
          </w:tcPr>
          <w:p w14:paraId="2E3EB37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7    Gehen &lt; 10m nur mit viel Unterstützung (zwei spezielle Gehstöcke, Rollator/Rollmobil oder unterstützende Person)</w:t>
            </w:r>
          </w:p>
        </w:tc>
      </w:tr>
      <w:tr w:rsidR="00F03082" w:rsidRPr="00EA6E88" w14:paraId="374D9E62" w14:textId="77777777" w:rsidTr="008F79E7">
        <w:tc>
          <w:tcPr>
            <w:tcW w:w="1560" w:type="dxa"/>
            <w:tcBorders>
              <w:top w:val="nil"/>
              <w:left w:val="nil"/>
              <w:right w:val="nil"/>
            </w:tcBorders>
            <w:shd w:val="clear" w:color="auto" w:fill="auto"/>
            <w:hideMark/>
          </w:tcPr>
          <w:p w14:paraId="7E0557BC" w14:textId="77777777" w:rsidR="00EA6E88" w:rsidRPr="00EA6E88" w:rsidRDefault="00EA6E88" w:rsidP="00EF0B4E">
            <w:pPr>
              <w:spacing w:after="120" w:line="240" w:lineRule="auto"/>
              <w:rPr>
                <w:rFonts w:ascii="Arial" w:eastAsia="Times New Roman" w:hAnsi="Arial" w:cs="Arial"/>
                <w:color w:val="000000"/>
                <w:sz w:val="16"/>
                <w:szCs w:val="16"/>
                <w:lang w:eastAsia="de-AT"/>
              </w:rPr>
            </w:pPr>
          </w:p>
        </w:tc>
        <w:tc>
          <w:tcPr>
            <w:tcW w:w="4252" w:type="dxa"/>
            <w:tcBorders>
              <w:top w:val="nil"/>
              <w:left w:val="nil"/>
              <w:right w:val="nil"/>
            </w:tcBorders>
            <w:shd w:val="clear" w:color="auto" w:fill="auto"/>
            <w:hideMark/>
          </w:tcPr>
          <w:p w14:paraId="2E03B704" w14:textId="77777777" w:rsidR="00EA6E88" w:rsidRPr="00EA6E88" w:rsidRDefault="00EA6E88" w:rsidP="00EF0B4E">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8    Gehen nicht möglich, auch nicht mit Unterstützung</w:t>
            </w:r>
          </w:p>
        </w:tc>
        <w:tc>
          <w:tcPr>
            <w:tcW w:w="4111" w:type="dxa"/>
            <w:tcBorders>
              <w:top w:val="nil"/>
              <w:left w:val="nil"/>
              <w:right w:val="nil"/>
            </w:tcBorders>
            <w:shd w:val="clear" w:color="auto" w:fill="auto"/>
            <w:hideMark/>
          </w:tcPr>
          <w:p w14:paraId="5F90E7B2" w14:textId="77777777" w:rsidR="00EA6E88" w:rsidRPr="007A1909" w:rsidRDefault="00EA6E88" w:rsidP="008F79E7">
            <w:pPr>
              <w:spacing w:after="120" w:line="240" w:lineRule="auto"/>
              <w:rPr>
                <w:rFonts w:ascii="Arial" w:eastAsia="Times New Roman" w:hAnsi="Arial" w:cs="Arial"/>
                <w:color w:val="000000"/>
                <w:sz w:val="16"/>
                <w:szCs w:val="16"/>
                <w:highlight w:val="darkGray"/>
                <w:lang w:eastAsia="de-AT"/>
              </w:rPr>
            </w:pPr>
            <w:r w:rsidRPr="007A1909">
              <w:rPr>
                <w:rFonts w:ascii="Arial" w:eastAsia="Times New Roman" w:hAnsi="Arial" w:cs="Arial"/>
                <w:color w:val="000000"/>
                <w:sz w:val="16"/>
                <w:szCs w:val="16"/>
                <w:highlight w:val="darkGray"/>
                <w:lang w:eastAsia="de-AT"/>
              </w:rPr>
              <w:t xml:space="preserve">8    </w:t>
            </w:r>
            <w:r w:rsidRPr="007A1909">
              <w:rPr>
                <w:rFonts w:ascii="Arial" w:eastAsia="Times New Roman" w:hAnsi="Arial" w:cs="Arial"/>
                <w:color w:val="000000"/>
                <w:sz w:val="16"/>
                <w:szCs w:val="16"/>
                <w:highlight w:val="darkGray"/>
                <w:shd w:val="clear" w:color="auto" w:fill="FFFF00"/>
                <w:lang w:eastAsia="de-AT"/>
              </w:rPr>
              <w:t>Gehen auch mit Unterstützung nicht möglich</w:t>
            </w:r>
          </w:p>
        </w:tc>
        <w:tc>
          <w:tcPr>
            <w:tcW w:w="4111" w:type="dxa"/>
            <w:tcBorders>
              <w:top w:val="nil"/>
              <w:left w:val="nil"/>
              <w:right w:val="nil"/>
            </w:tcBorders>
            <w:shd w:val="clear" w:color="auto" w:fill="auto"/>
            <w:hideMark/>
          </w:tcPr>
          <w:p w14:paraId="5515904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8    Gehen auch mit Unterstützung nicht möglich</w:t>
            </w:r>
          </w:p>
        </w:tc>
      </w:tr>
      <w:tr w:rsidR="00F03082" w:rsidRPr="00EA6E88" w14:paraId="45796D53" w14:textId="77777777" w:rsidTr="008F79E7">
        <w:tc>
          <w:tcPr>
            <w:tcW w:w="1560" w:type="dxa"/>
            <w:tcBorders>
              <w:top w:val="nil"/>
              <w:left w:val="nil"/>
              <w:bottom w:val="single" w:sz="4" w:space="0" w:color="auto"/>
              <w:right w:val="nil"/>
            </w:tcBorders>
            <w:shd w:val="clear" w:color="auto" w:fill="auto"/>
            <w:hideMark/>
          </w:tcPr>
          <w:p w14:paraId="37C1E939" w14:textId="77777777" w:rsidR="00EA6E88" w:rsidRPr="00EA6E88" w:rsidRDefault="00EA6E88" w:rsidP="00EF0B4E">
            <w:pPr>
              <w:spacing w:after="120" w:line="240" w:lineRule="auto"/>
              <w:rPr>
                <w:rFonts w:ascii="Arial" w:eastAsia="Times New Roman" w:hAnsi="Arial" w:cs="Arial"/>
                <w:color w:val="000000"/>
                <w:sz w:val="16"/>
                <w:szCs w:val="16"/>
                <w:lang w:eastAsia="de-AT"/>
              </w:rPr>
            </w:pPr>
          </w:p>
        </w:tc>
        <w:tc>
          <w:tcPr>
            <w:tcW w:w="4252" w:type="dxa"/>
            <w:tcBorders>
              <w:top w:val="nil"/>
              <w:left w:val="nil"/>
              <w:bottom w:val="single" w:sz="4" w:space="0" w:color="auto"/>
              <w:right w:val="nil"/>
            </w:tcBorders>
            <w:shd w:val="clear" w:color="auto" w:fill="auto"/>
            <w:hideMark/>
          </w:tcPr>
          <w:p w14:paraId="251CFE75" w14:textId="77777777" w:rsidR="00EA6E88" w:rsidRPr="00EA6E88" w:rsidRDefault="00EA6E88" w:rsidP="00EF0B4E">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c>
          <w:tcPr>
            <w:tcW w:w="4111" w:type="dxa"/>
            <w:tcBorders>
              <w:top w:val="nil"/>
              <w:left w:val="nil"/>
              <w:bottom w:val="single" w:sz="4" w:space="0" w:color="auto"/>
              <w:right w:val="nil"/>
            </w:tcBorders>
            <w:shd w:val="clear" w:color="auto" w:fill="auto"/>
            <w:hideMark/>
          </w:tcPr>
          <w:p w14:paraId="645AA4A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c>
          <w:tcPr>
            <w:tcW w:w="4111" w:type="dxa"/>
            <w:tcBorders>
              <w:top w:val="nil"/>
              <w:left w:val="nil"/>
              <w:bottom w:val="single" w:sz="4" w:space="0" w:color="auto"/>
              <w:right w:val="nil"/>
            </w:tcBorders>
            <w:shd w:val="clear" w:color="auto" w:fill="auto"/>
            <w:hideMark/>
          </w:tcPr>
          <w:p w14:paraId="046C2FF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r>
      <w:tr w:rsidR="00F03082" w:rsidRPr="00EA6E88" w14:paraId="53F4945C" w14:textId="77777777" w:rsidTr="008F79E7">
        <w:tc>
          <w:tcPr>
            <w:tcW w:w="1560" w:type="dxa"/>
            <w:tcBorders>
              <w:top w:val="single" w:sz="4" w:space="0" w:color="auto"/>
              <w:left w:val="nil"/>
              <w:bottom w:val="nil"/>
              <w:right w:val="nil"/>
            </w:tcBorders>
            <w:shd w:val="clear" w:color="auto" w:fill="auto"/>
            <w:hideMark/>
          </w:tcPr>
          <w:p w14:paraId="709DFE4F" w14:textId="1087537C"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Item 2</w:t>
            </w:r>
          </w:p>
        </w:tc>
        <w:tc>
          <w:tcPr>
            <w:tcW w:w="4252" w:type="dxa"/>
            <w:tcBorders>
              <w:top w:val="single" w:sz="4" w:space="0" w:color="auto"/>
              <w:left w:val="nil"/>
              <w:bottom w:val="nil"/>
              <w:right w:val="nil"/>
            </w:tcBorders>
            <w:shd w:val="clear" w:color="auto" w:fill="auto"/>
            <w:hideMark/>
          </w:tcPr>
          <w:p w14:paraId="78321F4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Stand</w:t>
            </w:r>
          </w:p>
        </w:tc>
        <w:tc>
          <w:tcPr>
            <w:tcW w:w="4111" w:type="dxa"/>
            <w:tcBorders>
              <w:top w:val="single" w:sz="4" w:space="0" w:color="auto"/>
              <w:left w:val="nil"/>
              <w:bottom w:val="nil"/>
              <w:right w:val="nil"/>
            </w:tcBorders>
            <w:shd w:val="clear" w:color="auto" w:fill="auto"/>
            <w:hideMark/>
          </w:tcPr>
          <w:p w14:paraId="35E7978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Stand</w:t>
            </w:r>
          </w:p>
        </w:tc>
        <w:tc>
          <w:tcPr>
            <w:tcW w:w="4111" w:type="dxa"/>
            <w:tcBorders>
              <w:top w:val="single" w:sz="4" w:space="0" w:color="auto"/>
              <w:left w:val="nil"/>
              <w:bottom w:val="nil"/>
              <w:right w:val="nil"/>
            </w:tcBorders>
            <w:shd w:val="clear" w:color="auto" w:fill="auto"/>
            <w:hideMark/>
          </w:tcPr>
          <w:p w14:paraId="10ACE5B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Stand</w:t>
            </w:r>
          </w:p>
        </w:tc>
      </w:tr>
      <w:tr w:rsidR="00F03082" w:rsidRPr="00EA6E88" w14:paraId="25020050" w14:textId="77777777" w:rsidTr="008F79E7">
        <w:tc>
          <w:tcPr>
            <w:tcW w:w="1560" w:type="dxa"/>
            <w:tcBorders>
              <w:top w:val="nil"/>
              <w:left w:val="nil"/>
              <w:bottom w:val="nil"/>
              <w:right w:val="nil"/>
            </w:tcBorders>
            <w:shd w:val="clear" w:color="auto" w:fill="auto"/>
            <w:hideMark/>
          </w:tcPr>
          <w:p w14:paraId="68EC7E3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lastRenderedPageBreak/>
              <w:t>Anleitung</w:t>
            </w:r>
          </w:p>
        </w:tc>
        <w:tc>
          <w:tcPr>
            <w:tcW w:w="4252" w:type="dxa"/>
            <w:tcBorders>
              <w:top w:val="nil"/>
              <w:left w:val="nil"/>
              <w:bottom w:val="nil"/>
              <w:right w:val="nil"/>
            </w:tcBorders>
            <w:shd w:val="clear" w:color="auto" w:fill="auto"/>
            <w:hideMark/>
          </w:tcPr>
          <w:p w14:paraId="53B1DF70" w14:textId="4E64A222"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Die Person wird gebeten zu stehen:</w:t>
            </w:r>
            <w:r w:rsidRPr="00EA6E88">
              <w:rPr>
                <w:rFonts w:ascii="Arial" w:eastAsia="Times New Roman" w:hAnsi="Arial" w:cs="Arial"/>
                <w:color w:val="000000"/>
                <w:sz w:val="16"/>
                <w:szCs w:val="16"/>
                <w:lang w:eastAsia="de-AT"/>
              </w:rPr>
              <w:br/>
              <w:t>(1) in einer natürlichen Position,</w:t>
            </w:r>
            <w:r w:rsidRPr="00EA6E88">
              <w:rPr>
                <w:rFonts w:ascii="Arial" w:eastAsia="Times New Roman" w:hAnsi="Arial" w:cs="Arial"/>
                <w:color w:val="000000"/>
                <w:sz w:val="16"/>
                <w:szCs w:val="16"/>
                <w:lang w:eastAsia="de-AT"/>
              </w:rPr>
              <w:br/>
              <w:t xml:space="preserve">(2) mit geschlossenen, </w:t>
            </w:r>
            <w:r w:rsidR="008A2C5E" w:rsidRPr="00EA6E88">
              <w:rPr>
                <w:rFonts w:ascii="Arial" w:eastAsia="Times New Roman" w:hAnsi="Arial" w:cs="Arial"/>
                <w:color w:val="000000"/>
                <w:sz w:val="16"/>
                <w:szCs w:val="16"/>
                <w:lang w:eastAsia="de-AT"/>
              </w:rPr>
              <w:t>parallel</w:t>
            </w:r>
            <w:r w:rsidRPr="00EA6E88">
              <w:rPr>
                <w:rFonts w:ascii="Arial" w:eastAsia="Times New Roman" w:hAnsi="Arial" w:cs="Arial"/>
                <w:color w:val="000000"/>
                <w:sz w:val="16"/>
                <w:szCs w:val="16"/>
                <w:lang w:eastAsia="de-AT"/>
              </w:rPr>
              <w:t xml:space="preserve"> zueinanderstehenden Füßen (Großzehen berühren einander) und </w:t>
            </w:r>
            <w:r w:rsidRPr="00EA6E88">
              <w:rPr>
                <w:rFonts w:ascii="Arial" w:eastAsia="Times New Roman" w:hAnsi="Arial" w:cs="Arial"/>
                <w:color w:val="000000"/>
                <w:sz w:val="16"/>
                <w:szCs w:val="16"/>
                <w:lang w:eastAsia="de-AT"/>
              </w:rPr>
              <w:br/>
              <w:t xml:space="preserve">(3) im Tandemstand (beide Füße in einer Linie, kein Abstand zwischen Ferse und Zehen) </w:t>
            </w:r>
          </w:p>
        </w:tc>
        <w:tc>
          <w:tcPr>
            <w:tcW w:w="4111" w:type="dxa"/>
            <w:tcBorders>
              <w:top w:val="nil"/>
              <w:left w:val="nil"/>
              <w:bottom w:val="nil"/>
              <w:right w:val="nil"/>
            </w:tcBorders>
            <w:shd w:val="clear" w:color="auto" w:fill="auto"/>
            <w:hideMark/>
          </w:tcPr>
          <w:p w14:paraId="69D5AA0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7A1909">
              <w:rPr>
                <w:rFonts w:ascii="Arial" w:eastAsia="Times New Roman" w:hAnsi="Arial" w:cs="Arial"/>
                <w:color w:val="000000"/>
                <w:sz w:val="16"/>
                <w:szCs w:val="16"/>
                <w:highlight w:val="darkGray"/>
                <w:shd w:val="clear" w:color="auto" w:fill="FFFF00"/>
                <w:lang w:eastAsia="de-AT"/>
              </w:rPr>
              <w:t>Die Person trägt keine Schuhe und die Augen sind geöffnet</w:t>
            </w:r>
            <w:r w:rsidRPr="00EA6E88">
              <w:rPr>
                <w:rFonts w:ascii="Arial" w:eastAsia="Times New Roman" w:hAnsi="Arial" w:cs="Arial"/>
                <w:color w:val="000000"/>
                <w:sz w:val="16"/>
                <w:szCs w:val="16"/>
                <w:lang w:eastAsia="de-AT"/>
              </w:rPr>
              <w:t>. Die Person wird gebeten zu stehen:</w:t>
            </w:r>
            <w:r w:rsidRPr="00EA6E88">
              <w:rPr>
                <w:rFonts w:ascii="Arial" w:eastAsia="Times New Roman" w:hAnsi="Arial" w:cs="Arial"/>
                <w:color w:val="000000"/>
                <w:sz w:val="16"/>
                <w:szCs w:val="16"/>
                <w:lang w:eastAsia="de-AT"/>
              </w:rPr>
              <w:br/>
              <w:t>(1) in einer natürlichen Position,</w:t>
            </w:r>
            <w:r w:rsidRPr="00EA6E88">
              <w:rPr>
                <w:rFonts w:ascii="Arial" w:eastAsia="Times New Roman" w:hAnsi="Arial" w:cs="Arial"/>
                <w:color w:val="000000"/>
                <w:sz w:val="16"/>
                <w:szCs w:val="16"/>
                <w:lang w:eastAsia="de-AT"/>
              </w:rPr>
              <w:br/>
              <w:t xml:space="preserve">(2) mit geschlossenen, parallel zueinanderstehenden Füßen (Großzehen berühren einander) und </w:t>
            </w:r>
            <w:r w:rsidRPr="00EA6E88">
              <w:rPr>
                <w:rFonts w:ascii="Arial" w:eastAsia="Times New Roman" w:hAnsi="Arial" w:cs="Arial"/>
                <w:color w:val="000000"/>
                <w:sz w:val="16"/>
                <w:szCs w:val="16"/>
                <w:lang w:eastAsia="de-AT"/>
              </w:rPr>
              <w:br/>
              <w:t>(3) im Tandemstand (beide Füße in einer Linie, kein Abstand zwischen Ferse und Zehen).</w:t>
            </w:r>
            <w:r w:rsidRPr="00EA6E88">
              <w:rPr>
                <w:rFonts w:ascii="Arial" w:eastAsia="Times New Roman" w:hAnsi="Arial" w:cs="Arial"/>
                <w:color w:val="000000"/>
                <w:sz w:val="16"/>
                <w:szCs w:val="16"/>
                <w:lang w:eastAsia="de-AT"/>
              </w:rPr>
              <w:br/>
            </w:r>
            <w:r w:rsidRPr="00EA6E88">
              <w:rPr>
                <w:rFonts w:ascii="Arial" w:eastAsia="Times New Roman" w:hAnsi="Arial" w:cs="Arial"/>
                <w:color w:val="000000"/>
                <w:sz w:val="16"/>
                <w:szCs w:val="16"/>
                <w:lang w:eastAsia="de-AT"/>
              </w:rPr>
              <w:br/>
            </w:r>
            <w:r w:rsidRPr="007A1909">
              <w:rPr>
                <w:rFonts w:ascii="Arial" w:eastAsia="Times New Roman" w:hAnsi="Arial" w:cs="Arial"/>
                <w:color w:val="000000"/>
                <w:sz w:val="16"/>
                <w:szCs w:val="16"/>
                <w:highlight w:val="darkGray"/>
                <w:shd w:val="clear" w:color="auto" w:fill="FFFF00"/>
                <w:lang w:eastAsia="de-AT"/>
              </w:rPr>
              <w:t>Für jede Übung sind 3 Versuche erlaubt. Der beste Versuch wird gewertet</w:t>
            </w:r>
            <w:r w:rsidRPr="007A1909">
              <w:rPr>
                <w:rFonts w:ascii="Arial" w:eastAsia="Times New Roman" w:hAnsi="Arial" w:cs="Arial"/>
                <w:color w:val="000000"/>
                <w:sz w:val="16"/>
                <w:szCs w:val="16"/>
                <w:highlight w:val="darkGray"/>
                <w:lang w:eastAsia="de-AT"/>
              </w:rPr>
              <w:t>.</w:t>
            </w:r>
          </w:p>
        </w:tc>
        <w:tc>
          <w:tcPr>
            <w:tcW w:w="4111" w:type="dxa"/>
            <w:tcBorders>
              <w:top w:val="nil"/>
              <w:left w:val="nil"/>
              <w:bottom w:val="nil"/>
              <w:right w:val="nil"/>
            </w:tcBorders>
            <w:shd w:val="clear" w:color="auto" w:fill="auto"/>
            <w:hideMark/>
          </w:tcPr>
          <w:p w14:paraId="44E875F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Die Person trägt keine Schuhe und die Augen sind geöffnet. Die Person wird gebeten zu stehen:</w:t>
            </w:r>
            <w:r w:rsidRPr="00EA6E88">
              <w:rPr>
                <w:rFonts w:ascii="Arial" w:eastAsia="Times New Roman" w:hAnsi="Arial" w:cs="Arial"/>
                <w:color w:val="000000"/>
                <w:sz w:val="16"/>
                <w:szCs w:val="16"/>
                <w:lang w:eastAsia="de-AT"/>
              </w:rPr>
              <w:br/>
              <w:t>(1) in einer natürlichen Position,</w:t>
            </w:r>
            <w:r w:rsidRPr="00EA6E88">
              <w:rPr>
                <w:rFonts w:ascii="Arial" w:eastAsia="Times New Roman" w:hAnsi="Arial" w:cs="Arial"/>
                <w:color w:val="000000"/>
                <w:sz w:val="16"/>
                <w:szCs w:val="16"/>
                <w:lang w:eastAsia="de-AT"/>
              </w:rPr>
              <w:br/>
              <w:t xml:space="preserve">(2) mit geschlossenen, parallel zueinanderstehenden Füßen (Großzehen berühren einander) und </w:t>
            </w:r>
            <w:r w:rsidRPr="00EA6E88">
              <w:rPr>
                <w:rFonts w:ascii="Arial" w:eastAsia="Times New Roman" w:hAnsi="Arial" w:cs="Arial"/>
                <w:color w:val="000000"/>
                <w:sz w:val="16"/>
                <w:szCs w:val="16"/>
                <w:lang w:eastAsia="de-AT"/>
              </w:rPr>
              <w:br/>
              <w:t>(3) im Tandemstand (beide Füße in einer Linie, kein Abstand zwischen Ferse und Zehen).</w:t>
            </w:r>
            <w:r w:rsidRPr="00EA6E88">
              <w:rPr>
                <w:rFonts w:ascii="Arial" w:eastAsia="Times New Roman" w:hAnsi="Arial" w:cs="Arial"/>
                <w:color w:val="000000"/>
                <w:sz w:val="16"/>
                <w:szCs w:val="16"/>
                <w:lang w:eastAsia="de-AT"/>
              </w:rPr>
              <w:br/>
            </w:r>
            <w:r w:rsidRPr="00EA6E88">
              <w:rPr>
                <w:rFonts w:ascii="Arial" w:eastAsia="Times New Roman" w:hAnsi="Arial" w:cs="Arial"/>
                <w:color w:val="000000"/>
                <w:sz w:val="16"/>
                <w:szCs w:val="16"/>
                <w:lang w:eastAsia="de-AT"/>
              </w:rPr>
              <w:br/>
            </w:r>
            <w:r w:rsidRPr="007A1909">
              <w:rPr>
                <w:rFonts w:ascii="Arial" w:eastAsia="Times New Roman" w:hAnsi="Arial" w:cs="Arial"/>
                <w:color w:val="000000"/>
                <w:sz w:val="16"/>
                <w:szCs w:val="16"/>
                <w:highlight w:val="darkGray"/>
                <w:lang w:eastAsia="de-AT"/>
              </w:rPr>
              <w:t>Bei</w:t>
            </w:r>
            <w:r w:rsidRPr="00EA6E88">
              <w:rPr>
                <w:rFonts w:ascii="Arial" w:eastAsia="Times New Roman" w:hAnsi="Arial" w:cs="Arial"/>
                <w:color w:val="000000"/>
                <w:sz w:val="16"/>
                <w:szCs w:val="16"/>
                <w:lang w:eastAsia="de-AT"/>
              </w:rPr>
              <w:t xml:space="preserve"> jeder </w:t>
            </w:r>
            <w:r w:rsidRPr="007A1909">
              <w:rPr>
                <w:rFonts w:ascii="Arial" w:eastAsia="Times New Roman" w:hAnsi="Arial" w:cs="Arial"/>
                <w:color w:val="000000"/>
                <w:sz w:val="16"/>
                <w:szCs w:val="16"/>
                <w:highlight w:val="darkGray"/>
                <w:lang w:eastAsia="de-AT"/>
              </w:rPr>
              <w:t>Aufgabe</w:t>
            </w:r>
            <w:r w:rsidRPr="00EA6E88">
              <w:rPr>
                <w:rFonts w:ascii="Arial" w:eastAsia="Times New Roman" w:hAnsi="Arial" w:cs="Arial"/>
                <w:color w:val="000000"/>
                <w:sz w:val="16"/>
                <w:szCs w:val="16"/>
                <w:lang w:eastAsia="de-AT"/>
              </w:rPr>
              <w:t xml:space="preserve"> sind 3 Versuche erlaubt. Der beste Versuch wird gewertet.</w:t>
            </w:r>
          </w:p>
        </w:tc>
      </w:tr>
      <w:tr w:rsidR="00F03082" w:rsidRPr="00EA6E88" w14:paraId="70B7F1F0" w14:textId="77777777" w:rsidTr="008F79E7">
        <w:tc>
          <w:tcPr>
            <w:tcW w:w="1560" w:type="dxa"/>
            <w:tcBorders>
              <w:top w:val="nil"/>
              <w:left w:val="nil"/>
              <w:bottom w:val="nil"/>
              <w:right w:val="nil"/>
            </w:tcBorders>
            <w:shd w:val="clear" w:color="auto" w:fill="auto"/>
            <w:hideMark/>
          </w:tcPr>
          <w:p w14:paraId="58D2BB6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Bewertungsstufen</w:t>
            </w:r>
          </w:p>
        </w:tc>
        <w:tc>
          <w:tcPr>
            <w:tcW w:w="4252" w:type="dxa"/>
            <w:tcBorders>
              <w:top w:val="nil"/>
              <w:left w:val="nil"/>
              <w:bottom w:val="nil"/>
              <w:right w:val="nil"/>
            </w:tcBorders>
            <w:shd w:val="clear" w:color="auto" w:fill="auto"/>
            <w:hideMark/>
          </w:tcPr>
          <w:p w14:paraId="276C3D0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Normal, Tandemstand &gt; 10 Sekunden möglich</w:t>
            </w:r>
          </w:p>
        </w:tc>
        <w:tc>
          <w:tcPr>
            <w:tcW w:w="4111" w:type="dxa"/>
            <w:tcBorders>
              <w:top w:val="nil"/>
              <w:left w:val="nil"/>
              <w:bottom w:val="nil"/>
              <w:right w:val="nil"/>
            </w:tcBorders>
            <w:shd w:val="clear" w:color="auto" w:fill="auto"/>
            <w:hideMark/>
          </w:tcPr>
          <w:p w14:paraId="7E6F055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Normal, Tandemstand &gt; 10 Sekunden möglich</w:t>
            </w:r>
          </w:p>
        </w:tc>
        <w:tc>
          <w:tcPr>
            <w:tcW w:w="4111" w:type="dxa"/>
            <w:tcBorders>
              <w:top w:val="nil"/>
              <w:left w:val="nil"/>
              <w:bottom w:val="nil"/>
              <w:right w:val="nil"/>
            </w:tcBorders>
            <w:shd w:val="clear" w:color="auto" w:fill="auto"/>
            <w:hideMark/>
          </w:tcPr>
          <w:p w14:paraId="042DEBB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0    Normal, Tandemstand &gt; 10 Sekunden </w:t>
            </w:r>
            <w:r w:rsidRPr="007A1909">
              <w:rPr>
                <w:rFonts w:ascii="Arial" w:eastAsia="Times New Roman" w:hAnsi="Arial" w:cs="Arial"/>
                <w:color w:val="000000"/>
                <w:sz w:val="16"/>
                <w:szCs w:val="16"/>
                <w:lang w:eastAsia="de-AT"/>
              </w:rPr>
              <w:t>(</w:t>
            </w:r>
            <w:r w:rsidRPr="007A1909">
              <w:rPr>
                <w:rFonts w:ascii="Arial" w:eastAsia="Times New Roman" w:hAnsi="Arial" w:cs="Arial"/>
                <w:color w:val="000000"/>
                <w:sz w:val="16"/>
                <w:szCs w:val="16"/>
                <w:highlight w:val="darkGray"/>
                <w:lang w:eastAsia="de-AT"/>
              </w:rPr>
              <w:t>Sek</w:t>
            </w:r>
            <w:r w:rsidRPr="007A1909">
              <w:rPr>
                <w:rFonts w:ascii="Arial" w:eastAsia="Times New Roman" w:hAnsi="Arial" w:cs="Arial"/>
                <w:color w:val="000000"/>
                <w:sz w:val="16"/>
                <w:szCs w:val="16"/>
                <w:lang w:eastAsia="de-AT"/>
              </w:rPr>
              <w:t>.)</w:t>
            </w:r>
            <w:r w:rsidRPr="00EA6E88">
              <w:rPr>
                <w:rFonts w:ascii="Arial" w:eastAsia="Times New Roman" w:hAnsi="Arial" w:cs="Arial"/>
                <w:color w:val="000000"/>
                <w:sz w:val="16"/>
                <w:szCs w:val="16"/>
                <w:lang w:eastAsia="de-AT"/>
              </w:rPr>
              <w:t xml:space="preserve"> möglich</w:t>
            </w:r>
          </w:p>
        </w:tc>
      </w:tr>
      <w:tr w:rsidR="00F03082" w:rsidRPr="00EA6E88" w14:paraId="75238BE6" w14:textId="77777777" w:rsidTr="008F79E7">
        <w:tc>
          <w:tcPr>
            <w:tcW w:w="1560" w:type="dxa"/>
            <w:tcBorders>
              <w:top w:val="nil"/>
              <w:left w:val="nil"/>
              <w:bottom w:val="nil"/>
              <w:right w:val="nil"/>
            </w:tcBorders>
            <w:shd w:val="clear" w:color="auto" w:fill="auto"/>
            <w:hideMark/>
          </w:tcPr>
          <w:p w14:paraId="5BC9821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7E77B4DC" w14:textId="77777777" w:rsid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Stehen mit geschlossenen Füßen ohne zu Wanken möglich, aber nicht im Tandemstand für &gt; 10 Sekunden</w:t>
            </w:r>
          </w:p>
          <w:p w14:paraId="5C8FA602" w14:textId="50D4601A" w:rsidR="00EF23B2" w:rsidRPr="00EA6E88" w:rsidRDefault="00EF23B2" w:rsidP="008F79E7">
            <w:pPr>
              <w:spacing w:after="120" w:line="240" w:lineRule="auto"/>
              <w:rPr>
                <w:rFonts w:ascii="Arial" w:eastAsia="Times New Roman" w:hAnsi="Arial" w:cs="Arial"/>
                <w:color w:val="000000"/>
                <w:sz w:val="16"/>
                <w:szCs w:val="16"/>
                <w:lang w:eastAsia="de-AT"/>
              </w:rPr>
            </w:pPr>
          </w:p>
        </w:tc>
        <w:tc>
          <w:tcPr>
            <w:tcW w:w="4111" w:type="dxa"/>
            <w:tcBorders>
              <w:top w:val="nil"/>
              <w:left w:val="nil"/>
              <w:bottom w:val="nil"/>
              <w:right w:val="nil"/>
            </w:tcBorders>
            <w:shd w:val="clear" w:color="auto" w:fill="auto"/>
            <w:hideMark/>
          </w:tcPr>
          <w:p w14:paraId="0DE080C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Stehen mit geschlossenen Füßen ohne </w:t>
            </w:r>
            <w:r w:rsidRPr="007A1909">
              <w:rPr>
                <w:rFonts w:ascii="Arial" w:eastAsia="Times New Roman" w:hAnsi="Arial" w:cs="Arial"/>
                <w:color w:val="000000"/>
                <w:sz w:val="16"/>
                <w:szCs w:val="16"/>
                <w:highlight w:val="darkGray"/>
                <w:shd w:val="clear" w:color="auto" w:fill="FFFF00"/>
                <w:lang w:eastAsia="de-AT"/>
              </w:rPr>
              <w:t>Schwanken</w:t>
            </w:r>
            <w:r w:rsidRPr="00EA6E88">
              <w:rPr>
                <w:rFonts w:ascii="Arial" w:eastAsia="Times New Roman" w:hAnsi="Arial" w:cs="Arial"/>
                <w:color w:val="000000"/>
                <w:sz w:val="16"/>
                <w:szCs w:val="16"/>
                <w:lang w:eastAsia="de-AT"/>
              </w:rPr>
              <w:t xml:space="preserve"> </w:t>
            </w:r>
            <w:proofErr w:type="gramStart"/>
            <w:r w:rsidRPr="00EA6E88">
              <w:rPr>
                <w:rFonts w:ascii="Arial" w:eastAsia="Times New Roman" w:hAnsi="Arial" w:cs="Arial"/>
                <w:color w:val="000000"/>
                <w:sz w:val="16"/>
                <w:szCs w:val="16"/>
                <w:lang w:eastAsia="de-AT"/>
              </w:rPr>
              <w:t>für  &gt;</w:t>
            </w:r>
            <w:proofErr w:type="gramEnd"/>
            <w:r w:rsidRPr="00EA6E88">
              <w:rPr>
                <w:rFonts w:ascii="Arial" w:eastAsia="Times New Roman" w:hAnsi="Arial" w:cs="Arial"/>
                <w:color w:val="000000"/>
                <w:sz w:val="16"/>
                <w:szCs w:val="16"/>
                <w:lang w:eastAsia="de-AT"/>
              </w:rPr>
              <w:t xml:space="preserve"> 10 Sekunden möglich, </w:t>
            </w:r>
            <w:r w:rsidRPr="007A1909">
              <w:rPr>
                <w:rFonts w:ascii="Arial" w:eastAsia="Times New Roman" w:hAnsi="Arial" w:cs="Arial"/>
                <w:color w:val="000000"/>
                <w:sz w:val="16"/>
                <w:szCs w:val="16"/>
                <w:highlight w:val="darkGray"/>
                <w:shd w:val="clear" w:color="auto" w:fill="FFFF00"/>
                <w:lang w:eastAsia="de-AT"/>
              </w:rPr>
              <w:t>aber nicht im Tandemstand</w:t>
            </w:r>
          </w:p>
        </w:tc>
        <w:tc>
          <w:tcPr>
            <w:tcW w:w="4111" w:type="dxa"/>
            <w:tcBorders>
              <w:top w:val="nil"/>
              <w:left w:val="nil"/>
              <w:bottom w:val="nil"/>
              <w:right w:val="nil"/>
            </w:tcBorders>
            <w:shd w:val="clear" w:color="auto" w:fill="auto"/>
            <w:hideMark/>
          </w:tcPr>
          <w:p w14:paraId="78B93B4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Stehen mit geschlossenen Füßen ohne Schwanken möglich, aber nicht im Tandemstand </w:t>
            </w:r>
            <w:proofErr w:type="gramStart"/>
            <w:r w:rsidRPr="007A1909">
              <w:rPr>
                <w:rFonts w:ascii="Arial" w:eastAsia="Times New Roman" w:hAnsi="Arial" w:cs="Arial"/>
                <w:color w:val="000000"/>
                <w:sz w:val="16"/>
                <w:szCs w:val="16"/>
                <w:highlight w:val="darkGray"/>
                <w:lang w:eastAsia="de-AT"/>
              </w:rPr>
              <w:t>für  &gt;</w:t>
            </w:r>
            <w:proofErr w:type="gramEnd"/>
            <w:r w:rsidRPr="007A1909">
              <w:rPr>
                <w:rFonts w:ascii="Arial" w:eastAsia="Times New Roman" w:hAnsi="Arial" w:cs="Arial"/>
                <w:color w:val="000000"/>
                <w:sz w:val="16"/>
                <w:szCs w:val="16"/>
                <w:highlight w:val="darkGray"/>
                <w:lang w:eastAsia="de-AT"/>
              </w:rPr>
              <w:t xml:space="preserve"> 10 Sek</w:t>
            </w:r>
            <w:r w:rsidRPr="00EA6E88">
              <w:rPr>
                <w:rFonts w:ascii="Arial" w:eastAsia="Times New Roman" w:hAnsi="Arial" w:cs="Arial"/>
                <w:color w:val="000000"/>
                <w:sz w:val="16"/>
                <w:szCs w:val="16"/>
                <w:lang w:eastAsia="de-AT"/>
              </w:rPr>
              <w:t xml:space="preserve">., </w:t>
            </w:r>
          </w:p>
        </w:tc>
      </w:tr>
      <w:tr w:rsidR="00F03082" w:rsidRPr="00EA6E88" w14:paraId="7F6330BA" w14:textId="77777777" w:rsidTr="008F79E7">
        <w:tc>
          <w:tcPr>
            <w:tcW w:w="1560" w:type="dxa"/>
            <w:tcBorders>
              <w:top w:val="nil"/>
              <w:left w:val="nil"/>
              <w:bottom w:val="nil"/>
              <w:right w:val="nil"/>
            </w:tcBorders>
            <w:shd w:val="clear" w:color="auto" w:fill="auto"/>
            <w:hideMark/>
          </w:tcPr>
          <w:p w14:paraId="6FBADB7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6E82F14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Stehen mit geschlossenen Füßen für &gt; 10 Sekunden möglich, aber nur mit Wanken</w:t>
            </w:r>
          </w:p>
        </w:tc>
        <w:tc>
          <w:tcPr>
            <w:tcW w:w="4111" w:type="dxa"/>
            <w:tcBorders>
              <w:top w:val="nil"/>
              <w:left w:val="nil"/>
              <w:bottom w:val="nil"/>
              <w:right w:val="nil"/>
            </w:tcBorders>
            <w:shd w:val="clear" w:color="auto" w:fill="auto"/>
            <w:hideMark/>
          </w:tcPr>
          <w:p w14:paraId="306FD4F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Stehen mit geschlossenen Füßen für &gt; 10 Sekunden möglich, aber nur mit </w:t>
            </w:r>
            <w:r w:rsidRPr="007A1909">
              <w:rPr>
                <w:rFonts w:ascii="Arial" w:eastAsia="Times New Roman" w:hAnsi="Arial" w:cs="Arial"/>
                <w:color w:val="000000"/>
                <w:sz w:val="16"/>
                <w:szCs w:val="16"/>
                <w:highlight w:val="darkGray"/>
                <w:shd w:val="clear" w:color="auto" w:fill="FFFF00"/>
                <w:lang w:eastAsia="de-AT"/>
              </w:rPr>
              <w:t>Schwanken</w:t>
            </w:r>
          </w:p>
        </w:tc>
        <w:tc>
          <w:tcPr>
            <w:tcW w:w="4111" w:type="dxa"/>
            <w:tcBorders>
              <w:top w:val="nil"/>
              <w:left w:val="nil"/>
              <w:bottom w:val="nil"/>
              <w:right w:val="nil"/>
            </w:tcBorders>
            <w:shd w:val="clear" w:color="auto" w:fill="auto"/>
            <w:hideMark/>
          </w:tcPr>
          <w:p w14:paraId="4D48DD6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Stehen mit geschlossenen Füßen für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möglich, aber nur mit Schwanken</w:t>
            </w:r>
          </w:p>
        </w:tc>
      </w:tr>
      <w:tr w:rsidR="00F03082" w:rsidRPr="00EA6E88" w14:paraId="0208E76F" w14:textId="77777777" w:rsidTr="008F79E7">
        <w:tc>
          <w:tcPr>
            <w:tcW w:w="1560" w:type="dxa"/>
            <w:tcBorders>
              <w:top w:val="nil"/>
              <w:left w:val="nil"/>
              <w:bottom w:val="nil"/>
              <w:right w:val="nil"/>
            </w:tcBorders>
            <w:shd w:val="clear" w:color="auto" w:fill="auto"/>
            <w:hideMark/>
          </w:tcPr>
          <w:p w14:paraId="1B514E2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137BB9BE" w14:textId="77777777" w:rsid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Stehen in einer natürlichen Position ohne Unterstützung für &gt; 10 Sekunden möglich, aber nicht mit geschlossenen Füßen</w:t>
            </w:r>
          </w:p>
          <w:p w14:paraId="192EF386" w14:textId="63A386EA" w:rsidR="00EF23B2" w:rsidRPr="00EA6E88" w:rsidRDefault="00EF23B2" w:rsidP="008F79E7">
            <w:pPr>
              <w:spacing w:after="120" w:line="240" w:lineRule="auto"/>
              <w:rPr>
                <w:rFonts w:ascii="Arial" w:eastAsia="Times New Roman" w:hAnsi="Arial" w:cs="Arial"/>
                <w:color w:val="000000"/>
                <w:sz w:val="16"/>
                <w:szCs w:val="16"/>
                <w:lang w:eastAsia="de-AT"/>
              </w:rPr>
            </w:pPr>
          </w:p>
        </w:tc>
        <w:tc>
          <w:tcPr>
            <w:tcW w:w="4111" w:type="dxa"/>
            <w:tcBorders>
              <w:top w:val="nil"/>
              <w:left w:val="nil"/>
              <w:bottom w:val="nil"/>
              <w:right w:val="nil"/>
            </w:tcBorders>
            <w:shd w:val="clear" w:color="auto" w:fill="auto"/>
            <w:hideMark/>
          </w:tcPr>
          <w:p w14:paraId="3941239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Stehen in einer natürlichen Position ohne Unterstützung für &gt; 10 Sekunden möglich, aber nicht mit geschlossenen Füßen</w:t>
            </w:r>
          </w:p>
        </w:tc>
        <w:tc>
          <w:tcPr>
            <w:tcW w:w="4111" w:type="dxa"/>
            <w:tcBorders>
              <w:top w:val="nil"/>
              <w:left w:val="nil"/>
              <w:bottom w:val="nil"/>
              <w:right w:val="nil"/>
            </w:tcBorders>
            <w:shd w:val="clear" w:color="auto" w:fill="auto"/>
            <w:hideMark/>
          </w:tcPr>
          <w:p w14:paraId="12FFFFE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Stehen in einer natürlichen Position ohne Unterstützung für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möglich, aber nicht mit geschlossenen Füßen</w:t>
            </w:r>
          </w:p>
        </w:tc>
      </w:tr>
      <w:tr w:rsidR="00F03082" w:rsidRPr="00EA6E88" w14:paraId="661C2820" w14:textId="77777777" w:rsidTr="008F79E7">
        <w:tc>
          <w:tcPr>
            <w:tcW w:w="1560" w:type="dxa"/>
            <w:tcBorders>
              <w:top w:val="nil"/>
              <w:left w:val="nil"/>
              <w:bottom w:val="nil"/>
              <w:right w:val="nil"/>
            </w:tcBorders>
            <w:shd w:val="clear" w:color="auto" w:fill="auto"/>
            <w:hideMark/>
          </w:tcPr>
          <w:p w14:paraId="2AA34EB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06B7B82E" w14:textId="77777777" w:rsid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Stehen in einer natürlichen Position für &gt;10 Sekunden möglich, aber nur mit teilweiser Unterstü</w:t>
            </w:r>
            <w:r w:rsidR="00EF23B2">
              <w:rPr>
                <w:rFonts w:ascii="Arial" w:eastAsia="Times New Roman" w:hAnsi="Arial" w:cs="Arial"/>
                <w:color w:val="000000"/>
                <w:sz w:val="16"/>
                <w:szCs w:val="16"/>
                <w:lang w:eastAsia="de-AT"/>
              </w:rPr>
              <w:t>t</w:t>
            </w:r>
            <w:r w:rsidRPr="00EA6E88">
              <w:rPr>
                <w:rFonts w:ascii="Arial" w:eastAsia="Times New Roman" w:hAnsi="Arial" w:cs="Arial"/>
                <w:color w:val="000000"/>
                <w:sz w:val="16"/>
                <w:szCs w:val="16"/>
                <w:lang w:eastAsia="de-AT"/>
              </w:rPr>
              <w:t xml:space="preserve">zung </w:t>
            </w:r>
          </w:p>
          <w:p w14:paraId="56107217" w14:textId="5C641648" w:rsidR="00EF23B2" w:rsidRPr="00EA6E88" w:rsidRDefault="00EF23B2" w:rsidP="008F79E7">
            <w:pPr>
              <w:spacing w:after="120" w:line="240" w:lineRule="auto"/>
              <w:rPr>
                <w:rFonts w:ascii="Arial" w:eastAsia="Times New Roman" w:hAnsi="Arial" w:cs="Arial"/>
                <w:color w:val="000000"/>
                <w:sz w:val="16"/>
                <w:szCs w:val="16"/>
                <w:lang w:eastAsia="de-AT"/>
              </w:rPr>
            </w:pPr>
          </w:p>
        </w:tc>
        <w:tc>
          <w:tcPr>
            <w:tcW w:w="4111" w:type="dxa"/>
            <w:tcBorders>
              <w:top w:val="nil"/>
              <w:left w:val="nil"/>
              <w:bottom w:val="nil"/>
              <w:right w:val="nil"/>
            </w:tcBorders>
            <w:shd w:val="clear" w:color="auto" w:fill="auto"/>
            <w:hideMark/>
          </w:tcPr>
          <w:p w14:paraId="4FF5CD7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Stehen in einer natürlichen Position nur mit teilweiser Unterstützung für </w:t>
            </w:r>
            <w:r w:rsidRPr="007A1909">
              <w:rPr>
                <w:rFonts w:ascii="Arial" w:eastAsia="Times New Roman" w:hAnsi="Arial" w:cs="Arial"/>
                <w:color w:val="000000"/>
                <w:sz w:val="16"/>
                <w:szCs w:val="16"/>
                <w:highlight w:val="darkGray"/>
                <w:shd w:val="clear" w:color="auto" w:fill="FFFF00"/>
                <w:lang w:eastAsia="de-AT"/>
              </w:rPr>
              <w:t>&gt; 10 Sekunden möglich</w:t>
            </w:r>
          </w:p>
        </w:tc>
        <w:tc>
          <w:tcPr>
            <w:tcW w:w="4111" w:type="dxa"/>
            <w:tcBorders>
              <w:top w:val="nil"/>
              <w:left w:val="nil"/>
              <w:bottom w:val="nil"/>
              <w:right w:val="nil"/>
            </w:tcBorders>
            <w:shd w:val="clear" w:color="auto" w:fill="auto"/>
            <w:hideMark/>
          </w:tcPr>
          <w:p w14:paraId="23D9659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Stehen in einer natürlichen Position nur mit </w:t>
            </w:r>
            <w:r w:rsidRPr="007A1909">
              <w:rPr>
                <w:rFonts w:ascii="Arial" w:eastAsia="Times New Roman" w:hAnsi="Arial" w:cs="Arial"/>
                <w:color w:val="000000"/>
                <w:sz w:val="16"/>
                <w:szCs w:val="16"/>
                <w:highlight w:val="darkGray"/>
                <w:lang w:eastAsia="de-AT"/>
              </w:rPr>
              <w:t>intermittierender</w:t>
            </w:r>
            <w:r w:rsidRPr="00EA6E88">
              <w:rPr>
                <w:rFonts w:ascii="Arial" w:eastAsia="Times New Roman" w:hAnsi="Arial" w:cs="Arial"/>
                <w:color w:val="000000"/>
                <w:sz w:val="16"/>
                <w:szCs w:val="16"/>
                <w:lang w:eastAsia="de-AT"/>
              </w:rPr>
              <w:t xml:space="preserve"> Unterstützung für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möglich</w:t>
            </w:r>
          </w:p>
        </w:tc>
      </w:tr>
      <w:tr w:rsidR="00F03082" w:rsidRPr="00EA6E88" w14:paraId="075CA099" w14:textId="77777777" w:rsidTr="008F79E7">
        <w:tc>
          <w:tcPr>
            <w:tcW w:w="1560" w:type="dxa"/>
            <w:tcBorders>
              <w:top w:val="nil"/>
              <w:left w:val="nil"/>
              <w:bottom w:val="nil"/>
              <w:right w:val="nil"/>
            </w:tcBorders>
            <w:shd w:val="clear" w:color="auto" w:fill="auto"/>
            <w:hideMark/>
          </w:tcPr>
          <w:p w14:paraId="613C49A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60E1CF4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5   Stehen für &gt; 10 Sekunden in einer natürlichen Position nur mit dauerhafter Unterstützung durch einen Arm</w:t>
            </w:r>
          </w:p>
        </w:tc>
        <w:tc>
          <w:tcPr>
            <w:tcW w:w="4111" w:type="dxa"/>
            <w:tcBorders>
              <w:top w:val="nil"/>
              <w:left w:val="nil"/>
              <w:bottom w:val="nil"/>
              <w:right w:val="nil"/>
            </w:tcBorders>
            <w:shd w:val="clear" w:color="auto" w:fill="auto"/>
            <w:hideMark/>
          </w:tcPr>
          <w:p w14:paraId="51D9A132" w14:textId="78C8F7B9"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5    Stehen in einer natürlichen Position nur mit dauerhafter Unterstützung durch einen Arm für</w:t>
            </w:r>
            <w:r w:rsidR="00EF23B2">
              <w:rPr>
                <w:rFonts w:ascii="Arial" w:eastAsia="Times New Roman" w:hAnsi="Arial" w:cs="Arial"/>
                <w:color w:val="000000"/>
                <w:sz w:val="16"/>
                <w:szCs w:val="16"/>
                <w:lang w:eastAsia="de-AT"/>
              </w:rPr>
              <w:t xml:space="preserve"> </w:t>
            </w:r>
            <w:r w:rsidRPr="007A1909">
              <w:rPr>
                <w:rFonts w:ascii="Arial" w:eastAsia="Times New Roman" w:hAnsi="Arial" w:cs="Arial"/>
                <w:color w:val="000000"/>
                <w:sz w:val="16"/>
                <w:szCs w:val="16"/>
                <w:highlight w:val="darkGray"/>
                <w:shd w:val="clear" w:color="auto" w:fill="FFFF00"/>
                <w:lang w:eastAsia="de-AT"/>
              </w:rPr>
              <w:t>&gt; 10 Sekunden möglich</w:t>
            </w:r>
          </w:p>
        </w:tc>
        <w:tc>
          <w:tcPr>
            <w:tcW w:w="4111" w:type="dxa"/>
            <w:tcBorders>
              <w:top w:val="nil"/>
              <w:left w:val="nil"/>
              <w:bottom w:val="nil"/>
              <w:right w:val="nil"/>
            </w:tcBorders>
            <w:shd w:val="clear" w:color="auto" w:fill="auto"/>
            <w:hideMark/>
          </w:tcPr>
          <w:p w14:paraId="2509E32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5    Stehen in einer natürlichen Position nur mit </w:t>
            </w:r>
            <w:r w:rsidRPr="007A1909">
              <w:rPr>
                <w:rFonts w:ascii="Arial" w:eastAsia="Times New Roman" w:hAnsi="Arial" w:cs="Arial"/>
                <w:color w:val="000000"/>
                <w:sz w:val="16"/>
                <w:szCs w:val="16"/>
                <w:highlight w:val="darkGray"/>
                <w:lang w:eastAsia="de-AT"/>
              </w:rPr>
              <w:t>konstanter</w:t>
            </w:r>
            <w:r w:rsidRPr="00EA6E88">
              <w:rPr>
                <w:rFonts w:ascii="Arial" w:eastAsia="Times New Roman" w:hAnsi="Arial" w:cs="Arial"/>
                <w:color w:val="000000"/>
                <w:sz w:val="16"/>
                <w:szCs w:val="16"/>
                <w:lang w:eastAsia="de-AT"/>
              </w:rPr>
              <w:t xml:space="preserve"> Unterstützung durch einen Arm für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möglich</w:t>
            </w:r>
          </w:p>
        </w:tc>
      </w:tr>
      <w:tr w:rsidR="00F03082" w:rsidRPr="00EA6E88" w14:paraId="1AB0829D" w14:textId="77777777" w:rsidTr="008F79E7">
        <w:tc>
          <w:tcPr>
            <w:tcW w:w="1560" w:type="dxa"/>
            <w:tcBorders>
              <w:top w:val="nil"/>
              <w:left w:val="nil"/>
              <w:bottom w:val="nil"/>
              <w:right w:val="nil"/>
            </w:tcBorders>
            <w:shd w:val="clear" w:color="auto" w:fill="auto"/>
            <w:hideMark/>
          </w:tcPr>
          <w:p w14:paraId="0789B50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48F162F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6   Stehen für &gt; 10 Sekunden auch mit dauerhafter Unterstützung eines Armes nicht möglich</w:t>
            </w:r>
          </w:p>
        </w:tc>
        <w:tc>
          <w:tcPr>
            <w:tcW w:w="4111" w:type="dxa"/>
            <w:tcBorders>
              <w:top w:val="nil"/>
              <w:left w:val="nil"/>
              <w:bottom w:val="nil"/>
              <w:right w:val="nil"/>
            </w:tcBorders>
            <w:shd w:val="clear" w:color="auto" w:fill="auto"/>
            <w:hideMark/>
          </w:tcPr>
          <w:p w14:paraId="6F6D9C4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6    Stehen auch mit dauerhafter Unterstützung durch einen Arm für </w:t>
            </w:r>
            <w:r w:rsidRPr="007A1909">
              <w:rPr>
                <w:rFonts w:ascii="Arial" w:eastAsia="Times New Roman" w:hAnsi="Arial" w:cs="Arial"/>
                <w:color w:val="000000"/>
                <w:sz w:val="16"/>
                <w:szCs w:val="16"/>
                <w:highlight w:val="darkGray"/>
                <w:shd w:val="clear" w:color="auto" w:fill="FFFF00"/>
                <w:lang w:eastAsia="de-AT"/>
              </w:rPr>
              <w:t>&gt; 10 Sekunden</w:t>
            </w:r>
            <w:r w:rsidRPr="00EA6E88">
              <w:rPr>
                <w:rFonts w:ascii="Arial" w:eastAsia="Times New Roman" w:hAnsi="Arial" w:cs="Arial"/>
                <w:color w:val="000000"/>
                <w:sz w:val="16"/>
                <w:szCs w:val="16"/>
                <w:lang w:eastAsia="de-AT"/>
              </w:rPr>
              <w:t xml:space="preserve"> nicht möglich</w:t>
            </w:r>
          </w:p>
        </w:tc>
        <w:tc>
          <w:tcPr>
            <w:tcW w:w="4111" w:type="dxa"/>
            <w:tcBorders>
              <w:top w:val="nil"/>
              <w:left w:val="nil"/>
              <w:bottom w:val="nil"/>
              <w:right w:val="nil"/>
            </w:tcBorders>
            <w:shd w:val="clear" w:color="auto" w:fill="auto"/>
            <w:hideMark/>
          </w:tcPr>
          <w:p w14:paraId="5B10483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6    Stehen auch mit </w:t>
            </w:r>
            <w:r w:rsidRPr="007A1909">
              <w:rPr>
                <w:rFonts w:ascii="Arial" w:eastAsia="Times New Roman" w:hAnsi="Arial" w:cs="Arial"/>
                <w:color w:val="000000"/>
                <w:sz w:val="16"/>
                <w:szCs w:val="16"/>
                <w:highlight w:val="darkGray"/>
                <w:lang w:eastAsia="de-AT"/>
              </w:rPr>
              <w:t>konstanter</w:t>
            </w:r>
            <w:r w:rsidRPr="00EA6E88">
              <w:rPr>
                <w:rFonts w:ascii="Arial" w:eastAsia="Times New Roman" w:hAnsi="Arial" w:cs="Arial"/>
                <w:color w:val="000000"/>
                <w:sz w:val="16"/>
                <w:szCs w:val="16"/>
                <w:lang w:eastAsia="de-AT"/>
              </w:rPr>
              <w:t xml:space="preserve"> Unterstützung durch einen Arm für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nicht möglich</w:t>
            </w:r>
          </w:p>
        </w:tc>
      </w:tr>
      <w:tr w:rsidR="00F03082" w:rsidRPr="00EA6E88" w14:paraId="51CB678D" w14:textId="77777777" w:rsidTr="008F79E7">
        <w:tc>
          <w:tcPr>
            <w:tcW w:w="1560" w:type="dxa"/>
            <w:tcBorders>
              <w:top w:val="nil"/>
              <w:left w:val="nil"/>
              <w:bottom w:val="single" w:sz="4" w:space="0" w:color="auto"/>
              <w:right w:val="nil"/>
            </w:tcBorders>
            <w:shd w:val="clear" w:color="auto" w:fill="auto"/>
            <w:hideMark/>
          </w:tcPr>
          <w:p w14:paraId="008F7FD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single" w:sz="4" w:space="0" w:color="auto"/>
              <w:right w:val="nil"/>
            </w:tcBorders>
            <w:shd w:val="clear" w:color="auto" w:fill="auto"/>
            <w:hideMark/>
          </w:tcPr>
          <w:p w14:paraId="1C27A3B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c>
          <w:tcPr>
            <w:tcW w:w="4111" w:type="dxa"/>
            <w:tcBorders>
              <w:top w:val="nil"/>
              <w:left w:val="nil"/>
              <w:bottom w:val="single" w:sz="4" w:space="0" w:color="auto"/>
              <w:right w:val="nil"/>
            </w:tcBorders>
            <w:shd w:val="clear" w:color="auto" w:fill="auto"/>
            <w:hideMark/>
          </w:tcPr>
          <w:p w14:paraId="37C1343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c>
          <w:tcPr>
            <w:tcW w:w="4111" w:type="dxa"/>
            <w:tcBorders>
              <w:top w:val="nil"/>
              <w:left w:val="nil"/>
              <w:bottom w:val="single" w:sz="4" w:space="0" w:color="auto"/>
              <w:right w:val="nil"/>
            </w:tcBorders>
            <w:shd w:val="clear" w:color="auto" w:fill="auto"/>
            <w:hideMark/>
          </w:tcPr>
          <w:p w14:paraId="09FD344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r>
      <w:tr w:rsidR="00F03082" w:rsidRPr="00EA6E88" w14:paraId="19BA156A" w14:textId="77777777" w:rsidTr="008F79E7">
        <w:tc>
          <w:tcPr>
            <w:tcW w:w="1560" w:type="dxa"/>
            <w:tcBorders>
              <w:top w:val="single" w:sz="4" w:space="0" w:color="auto"/>
              <w:left w:val="nil"/>
              <w:bottom w:val="nil"/>
              <w:right w:val="nil"/>
            </w:tcBorders>
            <w:shd w:val="clear" w:color="auto" w:fill="auto"/>
            <w:hideMark/>
          </w:tcPr>
          <w:p w14:paraId="556DBC0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Item 3</w:t>
            </w:r>
          </w:p>
        </w:tc>
        <w:tc>
          <w:tcPr>
            <w:tcW w:w="4252" w:type="dxa"/>
            <w:tcBorders>
              <w:top w:val="single" w:sz="4" w:space="0" w:color="auto"/>
              <w:left w:val="nil"/>
              <w:bottom w:val="nil"/>
              <w:right w:val="nil"/>
            </w:tcBorders>
            <w:shd w:val="clear" w:color="auto" w:fill="auto"/>
            <w:hideMark/>
          </w:tcPr>
          <w:p w14:paraId="6DD2A9B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Sitz</w:t>
            </w:r>
          </w:p>
        </w:tc>
        <w:tc>
          <w:tcPr>
            <w:tcW w:w="4111" w:type="dxa"/>
            <w:tcBorders>
              <w:top w:val="single" w:sz="4" w:space="0" w:color="auto"/>
              <w:left w:val="nil"/>
              <w:bottom w:val="nil"/>
              <w:right w:val="nil"/>
            </w:tcBorders>
            <w:shd w:val="clear" w:color="auto" w:fill="auto"/>
            <w:hideMark/>
          </w:tcPr>
          <w:p w14:paraId="45C5972A" w14:textId="2152162D"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w:t>
            </w:r>
            <w:r w:rsidRPr="007A1909">
              <w:rPr>
                <w:rFonts w:ascii="Arial" w:eastAsia="Times New Roman" w:hAnsi="Arial" w:cs="Arial"/>
                <w:color w:val="000000"/>
                <w:sz w:val="16"/>
                <w:szCs w:val="16"/>
                <w:highlight w:val="darkGray"/>
                <w:lang w:eastAsia="de-AT"/>
              </w:rPr>
              <w:t>Sitz</w:t>
            </w:r>
            <w:r w:rsidR="004E0F10" w:rsidRPr="007A1909">
              <w:rPr>
                <w:rFonts w:ascii="Arial" w:eastAsia="Times New Roman" w:hAnsi="Arial" w:cs="Arial"/>
                <w:color w:val="000000"/>
                <w:sz w:val="16"/>
                <w:szCs w:val="16"/>
                <w:highlight w:val="darkGray"/>
                <w:lang w:eastAsia="de-AT"/>
              </w:rPr>
              <w:t>en</w:t>
            </w:r>
          </w:p>
        </w:tc>
        <w:tc>
          <w:tcPr>
            <w:tcW w:w="4111" w:type="dxa"/>
            <w:tcBorders>
              <w:top w:val="single" w:sz="4" w:space="0" w:color="auto"/>
              <w:left w:val="nil"/>
              <w:bottom w:val="nil"/>
              <w:right w:val="nil"/>
            </w:tcBorders>
            <w:shd w:val="clear" w:color="auto" w:fill="auto"/>
            <w:hideMark/>
          </w:tcPr>
          <w:p w14:paraId="4844FD66" w14:textId="2192F5EA"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Sitz</w:t>
            </w:r>
            <w:r w:rsidR="003C5331">
              <w:rPr>
                <w:rFonts w:ascii="Arial" w:eastAsia="Times New Roman" w:hAnsi="Arial" w:cs="Arial"/>
                <w:color w:val="000000"/>
                <w:sz w:val="16"/>
                <w:szCs w:val="16"/>
                <w:lang w:eastAsia="de-AT"/>
              </w:rPr>
              <w:t>en</w:t>
            </w:r>
          </w:p>
        </w:tc>
      </w:tr>
      <w:tr w:rsidR="00F03082" w:rsidRPr="00EA6E88" w14:paraId="74B934FF" w14:textId="77777777" w:rsidTr="008F79E7">
        <w:tc>
          <w:tcPr>
            <w:tcW w:w="1560" w:type="dxa"/>
            <w:tcBorders>
              <w:top w:val="nil"/>
              <w:left w:val="nil"/>
              <w:bottom w:val="nil"/>
              <w:right w:val="nil"/>
            </w:tcBorders>
            <w:shd w:val="clear" w:color="auto" w:fill="auto"/>
            <w:hideMark/>
          </w:tcPr>
          <w:p w14:paraId="12D4317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Anleitung</w:t>
            </w:r>
          </w:p>
        </w:tc>
        <w:tc>
          <w:tcPr>
            <w:tcW w:w="4252" w:type="dxa"/>
            <w:tcBorders>
              <w:top w:val="nil"/>
              <w:left w:val="nil"/>
              <w:bottom w:val="nil"/>
              <w:right w:val="nil"/>
            </w:tcBorders>
            <w:shd w:val="clear" w:color="auto" w:fill="auto"/>
            <w:hideMark/>
          </w:tcPr>
          <w:p w14:paraId="71797CC9" w14:textId="1B9014CD"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Die Person wird gebeten, ohne Bodenkontakt auf einer Therapieliege zu sitzen, die Augen sind geöffnet und die Arme sind nach vorne ausgestreckt</w:t>
            </w:r>
            <w:r w:rsidR="00EF23B2">
              <w:rPr>
                <w:rFonts w:ascii="Arial" w:eastAsia="Times New Roman" w:hAnsi="Arial" w:cs="Arial"/>
                <w:color w:val="000000"/>
                <w:sz w:val="16"/>
                <w:szCs w:val="16"/>
                <w:lang w:eastAsia="de-AT"/>
              </w:rPr>
              <w:t>.</w:t>
            </w:r>
          </w:p>
        </w:tc>
        <w:tc>
          <w:tcPr>
            <w:tcW w:w="4111" w:type="dxa"/>
            <w:tcBorders>
              <w:top w:val="nil"/>
              <w:left w:val="nil"/>
              <w:bottom w:val="nil"/>
              <w:right w:val="nil"/>
            </w:tcBorders>
            <w:shd w:val="clear" w:color="auto" w:fill="auto"/>
            <w:hideMark/>
          </w:tcPr>
          <w:p w14:paraId="5CB528D3" w14:textId="77777777" w:rsidR="00EA6E88" w:rsidRPr="00EA6E88" w:rsidRDefault="00EA6E88" w:rsidP="008F79E7">
            <w:pPr>
              <w:spacing w:after="120" w:line="240" w:lineRule="auto"/>
              <w:jc w:val="both"/>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Die Person wird gebeten, </w:t>
            </w:r>
            <w:r w:rsidRPr="007A1909">
              <w:rPr>
                <w:rFonts w:ascii="Arial" w:eastAsia="Times New Roman" w:hAnsi="Arial" w:cs="Arial"/>
                <w:color w:val="000000"/>
                <w:sz w:val="16"/>
                <w:szCs w:val="16"/>
                <w:highlight w:val="darkGray"/>
                <w:shd w:val="clear" w:color="auto" w:fill="FFFF00"/>
                <w:lang w:eastAsia="de-AT"/>
              </w:rPr>
              <w:t>auf einer Untersuchungsliege</w:t>
            </w:r>
            <w:r w:rsidRPr="00EA6E88">
              <w:rPr>
                <w:rFonts w:ascii="Arial" w:eastAsia="Times New Roman" w:hAnsi="Arial" w:cs="Arial"/>
                <w:color w:val="000000"/>
                <w:sz w:val="16"/>
                <w:szCs w:val="16"/>
                <w:lang w:eastAsia="de-AT"/>
              </w:rPr>
              <w:t xml:space="preserve"> ohne Bodenkontakt </w:t>
            </w:r>
            <w:r w:rsidRPr="007A1909">
              <w:rPr>
                <w:rFonts w:ascii="Arial" w:eastAsia="Times New Roman" w:hAnsi="Arial" w:cs="Arial"/>
                <w:color w:val="000000"/>
                <w:sz w:val="16"/>
                <w:szCs w:val="16"/>
                <w:highlight w:val="darkGray"/>
                <w:shd w:val="clear" w:color="auto" w:fill="FFFF00"/>
                <w:lang w:eastAsia="de-AT"/>
              </w:rPr>
              <w:t>der Füße</w:t>
            </w:r>
            <w:r w:rsidRPr="00EA6E88">
              <w:rPr>
                <w:rFonts w:ascii="Arial" w:eastAsia="Times New Roman" w:hAnsi="Arial" w:cs="Arial"/>
                <w:color w:val="000000"/>
                <w:sz w:val="16"/>
                <w:szCs w:val="16"/>
                <w:lang w:eastAsia="de-AT"/>
              </w:rPr>
              <w:t xml:space="preserve"> zu </w:t>
            </w:r>
            <w:r w:rsidRPr="007A1909">
              <w:rPr>
                <w:rFonts w:ascii="Arial" w:eastAsia="Times New Roman" w:hAnsi="Arial" w:cs="Arial"/>
                <w:color w:val="000000"/>
                <w:sz w:val="16"/>
                <w:szCs w:val="16"/>
                <w:highlight w:val="darkGray"/>
                <w:lang w:eastAsia="de-AT"/>
              </w:rPr>
              <w:t>Sitzen</w:t>
            </w:r>
            <w:r w:rsidRPr="00EA6E88">
              <w:rPr>
                <w:rFonts w:ascii="Arial" w:eastAsia="Times New Roman" w:hAnsi="Arial" w:cs="Arial"/>
                <w:color w:val="000000"/>
                <w:sz w:val="16"/>
                <w:szCs w:val="16"/>
                <w:lang w:eastAsia="de-AT"/>
              </w:rPr>
              <w:t>. Die Augen sind geöffnet und die Arme sind nach vorne ausgestreckt.</w:t>
            </w:r>
          </w:p>
        </w:tc>
        <w:tc>
          <w:tcPr>
            <w:tcW w:w="4111" w:type="dxa"/>
            <w:tcBorders>
              <w:top w:val="nil"/>
              <w:left w:val="nil"/>
              <w:bottom w:val="nil"/>
              <w:right w:val="nil"/>
            </w:tcBorders>
            <w:shd w:val="clear" w:color="auto" w:fill="auto"/>
            <w:hideMark/>
          </w:tcPr>
          <w:p w14:paraId="2CEBFF98" w14:textId="77777777" w:rsidR="00EA6E88" w:rsidRPr="00EA6E88" w:rsidRDefault="00EA6E88" w:rsidP="008F79E7">
            <w:pPr>
              <w:spacing w:after="120" w:line="240" w:lineRule="auto"/>
              <w:jc w:val="both"/>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Die Person wird gebeten, auf einer Untersuchungsliege ohne Bodenkontakt der Füße zu </w:t>
            </w:r>
            <w:r w:rsidRPr="007A1909">
              <w:rPr>
                <w:rFonts w:ascii="Arial" w:eastAsia="Times New Roman" w:hAnsi="Arial" w:cs="Arial"/>
                <w:color w:val="000000"/>
                <w:sz w:val="16"/>
                <w:szCs w:val="16"/>
                <w:highlight w:val="darkGray"/>
                <w:lang w:eastAsia="de-AT"/>
              </w:rPr>
              <w:t>sitzen</w:t>
            </w:r>
            <w:r w:rsidRPr="00EA6E88">
              <w:rPr>
                <w:rFonts w:ascii="Arial" w:eastAsia="Times New Roman" w:hAnsi="Arial" w:cs="Arial"/>
                <w:color w:val="000000"/>
                <w:sz w:val="16"/>
                <w:szCs w:val="16"/>
                <w:lang w:eastAsia="de-AT"/>
              </w:rPr>
              <w:t>. Die Augen sind geöffnet und die Arme sind nach vorne ausgestreckt.</w:t>
            </w:r>
          </w:p>
        </w:tc>
      </w:tr>
      <w:tr w:rsidR="00F03082" w:rsidRPr="00EA6E88" w14:paraId="3936AA12" w14:textId="77777777" w:rsidTr="008F79E7">
        <w:tc>
          <w:tcPr>
            <w:tcW w:w="1560" w:type="dxa"/>
            <w:tcBorders>
              <w:top w:val="nil"/>
              <w:left w:val="nil"/>
              <w:bottom w:val="nil"/>
              <w:right w:val="nil"/>
            </w:tcBorders>
            <w:shd w:val="clear" w:color="auto" w:fill="auto"/>
            <w:hideMark/>
          </w:tcPr>
          <w:p w14:paraId="0032FF1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Bewertungsstufen </w:t>
            </w:r>
          </w:p>
        </w:tc>
        <w:tc>
          <w:tcPr>
            <w:tcW w:w="4252" w:type="dxa"/>
            <w:tcBorders>
              <w:top w:val="nil"/>
              <w:left w:val="nil"/>
              <w:bottom w:val="nil"/>
              <w:right w:val="nil"/>
            </w:tcBorders>
            <w:shd w:val="clear" w:color="auto" w:fill="auto"/>
            <w:hideMark/>
          </w:tcPr>
          <w:p w14:paraId="3F71EBB4" w14:textId="18C93BE1" w:rsidR="00EA6E88" w:rsidRPr="00EA6E88" w:rsidRDefault="008F79E7" w:rsidP="008F79E7">
            <w:pPr>
              <w:spacing w:after="120" w:line="240" w:lineRule="auto"/>
              <w:rPr>
                <w:rFonts w:ascii="Arial" w:eastAsia="Times New Roman" w:hAnsi="Arial" w:cs="Arial"/>
                <w:color w:val="000000"/>
                <w:sz w:val="16"/>
                <w:szCs w:val="16"/>
                <w:lang w:eastAsia="de-AT"/>
              </w:rPr>
            </w:pPr>
            <w:r>
              <w:rPr>
                <w:rFonts w:ascii="Arial" w:eastAsia="Times New Roman" w:hAnsi="Arial" w:cs="Arial"/>
                <w:color w:val="000000"/>
                <w:sz w:val="16"/>
                <w:szCs w:val="16"/>
                <w:lang w:eastAsia="de-AT"/>
              </w:rPr>
              <w:t xml:space="preserve">0    </w:t>
            </w:r>
            <w:r w:rsidR="00EA6E88" w:rsidRPr="00EA6E88">
              <w:rPr>
                <w:rFonts w:ascii="Arial" w:eastAsia="Times New Roman" w:hAnsi="Arial" w:cs="Arial"/>
                <w:color w:val="000000"/>
                <w:sz w:val="16"/>
                <w:szCs w:val="16"/>
                <w:lang w:eastAsia="de-AT"/>
              </w:rPr>
              <w:t>Normal, Sitzen &gt; 10 Sekunden ohne Schwierigkeiten möglich</w:t>
            </w:r>
          </w:p>
        </w:tc>
        <w:tc>
          <w:tcPr>
            <w:tcW w:w="4111" w:type="dxa"/>
            <w:tcBorders>
              <w:top w:val="nil"/>
              <w:left w:val="nil"/>
              <w:bottom w:val="nil"/>
              <w:right w:val="nil"/>
            </w:tcBorders>
            <w:shd w:val="clear" w:color="auto" w:fill="auto"/>
            <w:hideMark/>
          </w:tcPr>
          <w:p w14:paraId="106C2F0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0    Normal, </w:t>
            </w:r>
            <w:r w:rsidRPr="007A1909">
              <w:rPr>
                <w:rFonts w:ascii="Arial" w:eastAsia="Times New Roman" w:hAnsi="Arial" w:cs="Arial"/>
                <w:color w:val="000000"/>
                <w:sz w:val="16"/>
                <w:szCs w:val="16"/>
                <w:highlight w:val="darkGray"/>
                <w:shd w:val="clear" w:color="auto" w:fill="FFFF00"/>
                <w:lang w:eastAsia="de-AT"/>
              </w:rPr>
              <w:t>sitzen</w:t>
            </w:r>
            <w:r w:rsidRPr="00EA6E88">
              <w:rPr>
                <w:rFonts w:ascii="Arial" w:eastAsia="Times New Roman" w:hAnsi="Arial" w:cs="Arial"/>
                <w:color w:val="000000"/>
                <w:sz w:val="16"/>
                <w:szCs w:val="16"/>
                <w:lang w:eastAsia="de-AT"/>
              </w:rPr>
              <w:t xml:space="preserve"> ohne Schwierigkeiten für </w:t>
            </w:r>
            <w:r w:rsidRPr="007A1909">
              <w:rPr>
                <w:rFonts w:ascii="Arial" w:eastAsia="Times New Roman" w:hAnsi="Arial" w:cs="Arial"/>
                <w:color w:val="000000"/>
                <w:sz w:val="16"/>
                <w:szCs w:val="16"/>
                <w:highlight w:val="darkGray"/>
                <w:shd w:val="clear" w:color="auto" w:fill="FFFF00"/>
                <w:lang w:eastAsia="de-AT"/>
              </w:rPr>
              <w:t xml:space="preserve">&gt; 10 </w:t>
            </w:r>
            <w:r w:rsidRPr="007A1909">
              <w:rPr>
                <w:rFonts w:ascii="Arial" w:eastAsia="Times New Roman" w:hAnsi="Arial" w:cs="Arial"/>
                <w:color w:val="000000"/>
                <w:sz w:val="16"/>
                <w:szCs w:val="16"/>
                <w:highlight w:val="darkGray"/>
                <w:lang w:eastAsia="de-AT"/>
              </w:rPr>
              <w:t>Sekunden</w:t>
            </w:r>
            <w:r w:rsidRPr="007A1909">
              <w:rPr>
                <w:rFonts w:ascii="Arial" w:eastAsia="Times New Roman" w:hAnsi="Arial" w:cs="Arial"/>
                <w:color w:val="000000"/>
                <w:sz w:val="16"/>
                <w:szCs w:val="16"/>
                <w:lang w:eastAsia="de-AT"/>
              </w:rPr>
              <w:t xml:space="preserve"> </w:t>
            </w:r>
            <w:r w:rsidRPr="00DF0710">
              <w:rPr>
                <w:rFonts w:ascii="Arial" w:eastAsia="Times New Roman" w:hAnsi="Arial" w:cs="Arial"/>
                <w:color w:val="000000"/>
                <w:sz w:val="16"/>
                <w:szCs w:val="16"/>
                <w:lang w:eastAsia="de-AT"/>
              </w:rPr>
              <w:t>m</w:t>
            </w:r>
            <w:r w:rsidRPr="00EA6E88">
              <w:rPr>
                <w:rFonts w:ascii="Arial" w:eastAsia="Times New Roman" w:hAnsi="Arial" w:cs="Arial"/>
                <w:color w:val="000000"/>
                <w:sz w:val="16"/>
                <w:szCs w:val="16"/>
                <w:lang w:eastAsia="de-AT"/>
              </w:rPr>
              <w:t>öglich</w:t>
            </w:r>
          </w:p>
        </w:tc>
        <w:tc>
          <w:tcPr>
            <w:tcW w:w="4111" w:type="dxa"/>
            <w:tcBorders>
              <w:top w:val="nil"/>
              <w:left w:val="nil"/>
              <w:bottom w:val="nil"/>
              <w:right w:val="nil"/>
            </w:tcBorders>
            <w:shd w:val="clear" w:color="auto" w:fill="auto"/>
            <w:hideMark/>
          </w:tcPr>
          <w:p w14:paraId="2154470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0    Normal, </w:t>
            </w:r>
            <w:r w:rsidRPr="007A1909">
              <w:rPr>
                <w:rFonts w:ascii="Arial" w:eastAsia="Times New Roman" w:hAnsi="Arial" w:cs="Arial"/>
                <w:color w:val="000000"/>
                <w:sz w:val="16"/>
                <w:szCs w:val="16"/>
                <w:highlight w:val="darkGray"/>
                <w:lang w:eastAsia="de-AT"/>
              </w:rPr>
              <w:t>Sitzen</w:t>
            </w:r>
            <w:r w:rsidRPr="00EA6E88">
              <w:rPr>
                <w:rFonts w:ascii="Arial" w:eastAsia="Times New Roman" w:hAnsi="Arial" w:cs="Arial"/>
                <w:color w:val="000000"/>
                <w:sz w:val="16"/>
                <w:szCs w:val="16"/>
                <w:lang w:eastAsia="de-AT"/>
              </w:rPr>
              <w:t xml:space="preserve"> ohne Schwierigkeiten für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möglich</w:t>
            </w:r>
          </w:p>
        </w:tc>
      </w:tr>
      <w:tr w:rsidR="00F03082" w:rsidRPr="00EA6E88" w14:paraId="5C765F7F" w14:textId="77777777" w:rsidTr="008F79E7">
        <w:tc>
          <w:tcPr>
            <w:tcW w:w="1560" w:type="dxa"/>
            <w:tcBorders>
              <w:top w:val="nil"/>
              <w:left w:val="nil"/>
              <w:bottom w:val="nil"/>
              <w:right w:val="nil"/>
            </w:tcBorders>
            <w:shd w:val="clear" w:color="auto" w:fill="auto"/>
            <w:hideMark/>
          </w:tcPr>
          <w:p w14:paraId="0127410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59F707EE" w14:textId="34DA37DE"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Leichte Schwierigkeiten, teilweise Wanken</w:t>
            </w:r>
          </w:p>
        </w:tc>
        <w:tc>
          <w:tcPr>
            <w:tcW w:w="4111" w:type="dxa"/>
            <w:tcBorders>
              <w:top w:val="nil"/>
              <w:left w:val="nil"/>
              <w:bottom w:val="nil"/>
              <w:right w:val="nil"/>
            </w:tcBorders>
            <w:shd w:val="clear" w:color="auto" w:fill="auto"/>
            <w:hideMark/>
          </w:tcPr>
          <w:p w14:paraId="74F8137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Leichte Schwierigkeiten, teilweise </w:t>
            </w:r>
            <w:r w:rsidRPr="007A1909">
              <w:rPr>
                <w:rFonts w:ascii="Arial" w:eastAsia="Times New Roman" w:hAnsi="Arial" w:cs="Arial"/>
                <w:color w:val="000000"/>
                <w:sz w:val="16"/>
                <w:szCs w:val="16"/>
                <w:highlight w:val="darkGray"/>
                <w:shd w:val="clear" w:color="auto" w:fill="FFFF00"/>
                <w:lang w:eastAsia="de-AT"/>
              </w:rPr>
              <w:t>Schwanken</w:t>
            </w:r>
          </w:p>
        </w:tc>
        <w:tc>
          <w:tcPr>
            <w:tcW w:w="4111" w:type="dxa"/>
            <w:tcBorders>
              <w:top w:val="nil"/>
              <w:left w:val="nil"/>
              <w:bottom w:val="nil"/>
              <w:right w:val="nil"/>
            </w:tcBorders>
            <w:shd w:val="clear" w:color="auto" w:fill="auto"/>
            <w:hideMark/>
          </w:tcPr>
          <w:p w14:paraId="6C10D2D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Leichte Schwierigkeiten, </w:t>
            </w:r>
            <w:r w:rsidRPr="007A1909">
              <w:rPr>
                <w:rFonts w:ascii="Arial" w:eastAsia="Times New Roman" w:hAnsi="Arial" w:cs="Arial"/>
                <w:color w:val="000000"/>
                <w:sz w:val="16"/>
                <w:szCs w:val="16"/>
                <w:highlight w:val="darkGray"/>
                <w:lang w:eastAsia="de-AT"/>
              </w:rPr>
              <w:t>intermittierendes</w:t>
            </w:r>
            <w:r w:rsidRPr="00EA6E88">
              <w:rPr>
                <w:rFonts w:ascii="Arial" w:eastAsia="Times New Roman" w:hAnsi="Arial" w:cs="Arial"/>
                <w:color w:val="000000"/>
                <w:sz w:val="16"/>
                <w:szCs w:val="16"/>
                <w:lang w:eastAsia="de-AT"/>
              </w:rPr>
              <w:t xml:space="preserve"> Schwanken</w:t>
            </w:r>
          </w:p>
        </w:tc>
      </w:tr>
      <w:tr w:rsidR="00F03082" w:rsidRPr="00EA6E88" w14:paraId="445DF753" w14:textId="77777777" w:rsidTr="008F79E7">
        <w:tc>
          <w:tcPr>
            <w:tcW w:w="1560" w:type="dxa"/>
            <w:tcBorders>
              <w:top w:val="nil"/>
              <w:left w:val="nil"/>
              <w:bottom w:val="nil"/>
              <w:right w:val="nil"/>
            </w:tcBorders>
            <w:shd w:val="clear" w:color="auto" w:fill="auto"/>
            <w:hideMark/>
          </w:tcPr>
          <w:p w14:paraId="443A64A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0F351D03" w14:textId="76478D74"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Dauerhaftes Wanken, aber Sitzen &gt; 10 Sekunden ohne Unterstützung möglich</w:t>
            </w:r>
          </w:p>
        </w:tc>
        <w:tc>
          <w:tcPr>
            <w:tcW w:w="4111" w:type="dxa"/>
            <w:tcBorders>
              <w:top w:val="nil"/>
              <w:left w:val="nil"/>
              <w:bottom w:val="nil"/>
              <w:right w:val="nil"/>
            </w:tcBorders>
            <w:shd w:val="clear" w:color="auto" w:fill="auto"/>
            <w:hideMark/>
          </w:tcPr>
          <w:p w14:paraId="03A6BF9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Dauerhaftes </w:t>
            </w:r>
            <w:r w:rsidRPr="007A1909">
              <w:rPr>
                <w:rFonts w:ascii="Arial" w:eastAsia="Times New Roman" w:hAnsi="Arial" w:cs="Arial"/>
                <w:color w:val="000000"/>
                <w:sz w:val="16"/>
                <w:szCs w:val="16"/>
                <w:highlight w:val="darkGray"/>
                <w:shd w:val="clear" w:color="auto" w:fill="FFFF00"/>
                <w:lang w:eastAsia="de-AT"/>
              </w:rPr>
              <w:t>Schwanken</w:t>
            </w:r>
            <w:r w:rsidRPr="00EA6E88">
              <w:rPr>
                <w:rFonts w:ascii="Arial" w:eastAsia="Times New Roman" w:hAnsi="Arial" w:cs="Arial"/>
                <w:color w:val="000000"/>
                <w:sz w:val="16"/>
                <w:szCs w:val="16"/>
                <w:lang w:eastAsia="de-AT"/>
              </w:rPr>
              <w:t xml:space="preserve">, aber </w:t>
            </w:r>
            <w:r w:rsidRPr="007A1909">
              <w:rPr>
                <w:rFonts w:ascii="Arial" w:eastAsia="Times New Roman" w:hAnsi="Arial" w:cs="Arial"/>
                <w:color w:val="000000"/>
                <w:sz w:val="16"/>
                <w:szCs w:val="16"/>
                <w:highlight w:val="darkGray"/>
                <w:shd w:val="clear" w:color="auto" w:fill="FFFF00"/>
                <w:lang w:eastAsia="de-AT"/>
              </w:rPr>
              <w:t>sitzen</w:t>
            </w:r>
            <w:r w:rsidRPr="00EA6E88">
              <w:rPr>
                <w:rFonts w:ascii="Arial" w:eastAsia="Times New Roman" w:hAnsi="Arial" w:cs="Arial"/>
                <w:color w:val="000000"/>
                <w:sz w:val="16"/>
                <w:szCs w:val="16"/>
                <w:lang w:eastAsia="de-AT"/>
              </w:rPr>
              <w:t xml:space="preserve"> ohne Unterstützung </w:t>
            </w:r>
            <w:r w:rsidRPr="007A1909">
              <w:rPr>
                <w:rFonts w:ascii="Arial" w:eastAsia="Times New Roman" w:hAnsi="Arial" w:cs="Arial"/>
                <w:color w:val="000000"/>
                <w:sz w:val="16"/>
                <w:szCs w:val="16"/>
                <w:highlight w:val="darkGray"/>
                <w:shd w:val="clear" w:color="auto" w:fill="FFFF00"/>
                <w:lang w:eastAsia="de-AT"/>
              </w:rPr>
              <w:t>&gt; 10 Sekunden</w:t>
            </w:r>
            <w:r w:rsidRPr="00EA6E88">
              <w:rPr>
                <w:rFonts w:ascii="Arial" w:eastAsia="Times New Roman" w:hAnsi="Arial" w:cs="Arial"/>
                <w:color w:val="000000"/>
                <w:sz w:val="16"/>
                <w:szCs w:val="16"/>
                <w:lang w:eastAsia="de-AT"/>
              </w:rPr>
              <w:t xml:space="preserve"> möglich</w:t>
            </w:r>
          </w:p>
        </w:tc>
        <w:tc>
          <w:tcPr>
            <w:tcW w:w="4111" w:type="dxa"/>
            <w:tcBorders>
              <w:top w:val="nil"/>
              <w:left w:val="nil"/>
              <w:bottom w:val="nil"/>
              <w:right w:val="nil"/>
            </w:tcBorders>
            <w:shd w:val="clear" w:color="auto" w:fill="auto"/>
            <w:hideMark/>
          </w:tcPr>
          <w:p w14:paraId="2F1143A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r w:rsidRPr="007A1909">
              <w:rPr>
                <w:rFonts w:ascii="Arial" w:eastAsia="Times New Roman" w:hAnsi="Arial" w:cs="Arial"/>
                <w:color w:val="000000"/>
                <w:sz w:val="16"/>
                <w:szCs w:val="16"/>
                <w:highlight w:val="darkGray"/>
                <w:lang w:eastAsia="de-AT"/>
              </w:rPr>
              <w:t>Konstantes</w:t>
            </w:r>
            <w:r w:rsidRPr="00EA6E88">
              <w:rPr>
                <w:rFonts w:ascii="Arial" w:eastAsia="Times New Roman" w:hAnsi="Arial" w:cs="Arial"/>
                <w:color w:val="000000"/>
                <w:sz w:val="16"/>
                <w:szCs w:val="16"/>
                <w:lang w:eastAsia="de-AT"/>
              </w:rPr>
              <w:t xml:space="preserve"> Schwanken, aber </w:t>
            </w:r>
            <w:r w:rsidRPr="007A1909">
              <w:rPr>
                <w:rFonts w:ascii="Arial" w:eastAsia="Times New Roman" w:hAnsi="Arial" w:cs="Arial"/>
                <w:color w:val="000000"/>
                <w:sz w:val="16"/>
                <w:szCs w:val="16"/>
                <w:highlight w:val="darkGray"/>
                <w:lang w:eastAsia="de-AT"/>
              </w:rPr>
              <w:t>Sitzen</w:t>
            </w:r>
            <w:r w:rsidRPr="00EA6E88">
              <w:rPr>
                <w:rFonts w:ascii="Arial" w:eastAsia="Times New Roman" w:hAnsi="Arial" w:cs="Arial"/>
                <w:color w:val="000000"/>
                <w:sz w:val="16"/>
                <w:szCs w:val="16"/>
                <w:lang w:eastAsia="de-AT"/>
              </w:rPr>
              <w:t xml:space="preserve"> ohne Unterstützung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möglich</w:t>
            </w:r>
          </w:p>
        </w:tc>
      </w:tr>
      <w:tr w:rsidR="00F03082" w:rsidRPr="00EA6E88" w14:paraId="5764E0D8" w14:textId="77777777" w:rsidTr="008F79E7">
        <w:tc>
          <w:tcPr>
            <w:tcW w:w="1560" w:type="dxa"/>
            <w:tcBorders>
              <w:top w:val="nil"/>
              <w:left w:val="nil"/>
              <w:bottom w:val="nil"/>
              <w:right w:val="nil"/>
            </w:tcBorders>
            <w:shd w:val="clear" w:color="auto" w:fill="auto"/>
            <w:hideMark/>
          </w:tcPr>
          <w:p w14:paraId="63E5FCD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0921040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Sitzen für &gt; 10 Sekunden, mit teilweiser Unterstützung, möglich</w:t>
            </w:r>
          </w:p>
        </w:tc>
        <w:tc>
          <w:tcPr>
            <w:tcW w:w="4111" w:type="dxa"/>
            <w:tcBorders>
              <w:top w:val="nil"/>
              <w:left w:val="nil"/>
              <w:bottom w:val="nil"/>
              <w:right w:val="nil"/>
            </w:tcBorders>
            <w:shd w:val="clear" w:color="auto" w:fill="auto"/>
            <w:hideMark/>
          </w:tcPr>
          <w:p w14:paraId="52A4E83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roofErr w:type="gramStart"/>
            <w:r w:rsidRPr="00EA6E88">
              <w:rPr>
                <w:rFonts w:ascii="Arial" w:eastAsia="Times New Roman" w:hAnsi="Arial" w:cs="Arial"/>
                <w:color w:val="000000"/>
                <w:sz w:val="16"/>
                <w:szCs w:val="16"/>
                <w:lang w:eastAsia="de-AT"/>
              </w:rPr>
              <w:t>3  Sitzen</w:t>
            </w:r>
            <w:proofErr w:type="gramEnd"/>
            <w:r w:rsidRPr="00EA6E88">
              <w:rPr>
                <w:rFonts w:ascii="Arial" w:eastAsia="Times New Roman" w:hAnsi="Arial" w:cs="Arial"/>
                <w:color w:val="000000"/>
                <w:sz w:val="16"/>
                <w:szCs w:val="16"/>
                <w:lang w:eastAsia="de-AT"/>
              </w:rPr>
              <w:t xml:space="preserve"> </w:t>
            </w:r>
            <w:r w:rsidRPr="007A1909">
              <w:rPr>
                <w:rFonts w:ascii="Arial" w:eastAsia="Times New Roman" w:hAnsi="Arial" w:cs="Arial"/>
                <w:color w:val="000000"/>
                <w:sz w:val="16"/>
                <w:szCs w:val="16"/>
                <w:highlight w:val="darkGray"/>
                <w:lang w:eastAsia="de-AT"/>
              </w:rPr>
              <w:t>nur</w:t>
            </w:r>
            <w:r w:rsidRPr="00EA6E88">
              <w:rPr>
                <w:rFonts w:ascii="Arial" w:eastAsia="Times New Roman" w:hAnsi="Arial" w:cs="Arial"/>
                <w:color w:val="000000"/>
                <w:sz w:val="16"/>
                <w:szCs w:val="16"/>
                <w:lang w:eastAsia="de-AT"/>
              </w:rPr>
              <w:t xml:space="preserve"> mit teilweiser Unterstützung </w:t>
            </w:r>
            <w:r w:rsidRPr="007A1909">
              <w:rPr>
                <w:rFonts w:ascii="Arial" w:eastAsia="Times New Roman" w:hAnsi="Arial" w:cs="Arial"/>
                <w:color w:val="000000"/>
                <w:sz w:val="16"/>
                <w:szCs w:val="16"/>
                <w:highlight w:val="darkGray"/>
                <w:shd w:val="clear" w:color="auto" w:fill="FFFF00"/>
                <w:lang w:eastAsia="de-AT"/>
              </w:rPr>
              <w:t>für &gt; 10 Sekunden</w:t>
            </w:r>
            <w:r w:rsidRPr="00EA6E88">
              <w:rPr>
                <w:rFonts w:ascii="Arial" w:eastAsia="Times New Roman" w:hAnsi="Arial" w:cs="Arial"/>
                <w:color w:val="000000"/>
                <w:sz w:val="16"/>
                <w:szCs w:val="16"/>
                <w:lang w:eastAsia="de-AT"/>
              </w:rPr>
              <w:t xml:space="preserve"> möglich</w:t>
            </w:r>
          </w:p>
        </w:tc>
        <w:tc>
          <w:tcPr>
            <w:tcW w:w="4111" w:type="dxa"/>
            <w:tcBorders>
              <w:top w:val="nil"/>
              <w:left w:val="nil"/>
              <w:bottom w:val="nil"/>
              <w:right w:val="nil"/>
            </w:tcBorders>
            <w:shd w:val="clear" w:color="auto" w:fill="auto"/>
            <w:hideMark/>
          </w:tcPr>
          <w:p w14:paraId="1B6D9E7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Sitzen nur mit </w:t>
            </w:r>
            <w:r w:rsidRPr="007A1909">
              <w:rPr>
                <w:rFonts w:ascii="Arial" w:eastAsia="Times New Roman" w:hAnsi="Arial" w:cs="Arial"/>
                <w:color w:val="000000"/>
                <w:sz w:val="16"/>
                <w:szCs w:val="16"/>
                <w:highlight w:val="darkGray"/>
                <w:lang w:eastAsia="de-AT"/>
              </w:rPr>
              <w:t>intermittierender</w:t>
            </w:r>
            <w:r w:rsidRPr="00EA6E88">
              <w:rPr>
                <w:rFonts w:ascii="Arial" w:eastAsia="Times New Roman" w:hAnsi="Arial" w:cs="Arial"/>
                <w:color w:val="000000"/>
                <w:sz w:val="16"/>
                <w:szCs w:val="16"/>
                <w:lang w:eastAsia="de-AT"/>
              </w:rPr>
              <w:t xml:space="preserve"> Unterstützung für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möglich</w:t>
            </w:r>
          </w:p>
        </w:tc>
      </w:tr>
      <w:tr w:rsidR="00F03082" w:rsidRPr="00EA6E88" w14:paraId="473984E1" w14:textId="77777777" w:rsidTr="008F79E7">
        <w:tc>
          <w:tcPr>
            <w:tcW w:w="1560" w:type="dxa"/>
            <w:tcBorders>
              <w:top w:val="nil"/>
              <w:left w:val="nil"/>
              <w:right w:val="nil"/>
            </w:tcBorders>
            <w:shd w:val="clear" w:color="auto" w:fill="auto"/>
            <w:hideMark/>
          </w:tcPr>
          <w:p w14:paraId="54129F5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right w:val="nil"/>
            </w:tcBorders>
            <w:shd w:val="clear" w:color="auto" w:fill="auto"/>
            <w:hideMark/>
          </w:tcPr>
          <w:p w14:paraId="6978143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Nicht möglich, ohne dauerhafte Unterstützung, für &gt; 10 Sekunden zu sitzen</w:t>
            </w:r>
          </w:p>
        </w:tc>
        <w:tc>
          <w:tcPr>
            <w:tcW w:w="4111" w:type="dxa"/>
            <w:tcBorders>
              <w:top w:val="nil"/>
              <w:left w:val="nil"/>
              <w:right w:val="nil"/>
            </w:tcBorders>
            <w:shd w:val="clear" w:color="auto" w:fill="auto"/>
            <w:hideMark/>
          </w:tcPr>
          <w:p w14:paraId="3EAC57A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roofErr w:type="gramStart"/>
            <w:r w:rsidRPr="00EA6E88">
              <w:rPr>
                <w:rFonts w:ascii="Arial" w:eastAsia="Times New Roman" w:hAnsi="Arial" w:cs="Arial"/>
                <w:color w:val="000000"/>
                <w:sz w:val="16"/>
                <w:szCs w:val="16"/>
                <w:lang w:eastAsia="de-AT"/>
              </w:rPr>
              <w:t>4  Sitzen</w:t>
            </w:r>
            <w:proofErr w:type="gramEnd"/>
            <w:r w:rsidRPr="00EA6E88">
              <w:rPr>
                <w:rFonts w:ascii="Arial" w:eastAsia="Times New Roman" w:hAnsi="Arial" w:cs="Arial"/>
                <w:color w:val="000000"/>
                <w:sz w:val="16"/>
                <w:szCs w:val="16"/>
                <w:lang w:eastAsia="de-AT"/>
              </w:rPr>
              <w:t xml:space="preserve"> ohne dauerhafte Unterstützung </w:t>
            </w:r>
            <w:r w:rsidRPr="007A1909">
              <w:rPr>
                <w:rFonts w:ascii="Arial" w:eastAsia="Times New Roman" w:hAnsi="Arial" w:cs="Arial"/>
                <w:color w:val="000000"/>
                <w:sz w:val="16"/>
                <w:szCs w:val="16"/>
                <w:highlight w:val="darkGray"/>
                <w:lang w:eastAsia="de-AT"/>
              </w:rPr>
              <w:t xml:space="preserve">für </w:t>
            </w:r>
            <w:r w:rsidRPr="007A1909">
              <w:rPr>
                <w:rFonts w:ascii="Arial" w:eastAsia="Times New Roman" w:hAnsi="Arial" w:cs="Arial"/>
                <w:color w:val="000000"/>
                <w:sz w:val="16"/>
                <w:szCs w:val="16"/>
                <w:highlight w:val="darkGray"/>
                <w:shd w:val="clear" w:color="auto" w:fill="FFFF00"/>
                <w:lang w:eastAsia="de-AT"/>
              </w:rPr>
              <w:t>&gt; 10 Sekunden nicht möglich</w:t>
            </w:r>
          </w:p>
        </w:tc>
        <w:tc>
          <w:tcPr>
            <w:tcW w:w="4111" w:type="dxa"/>
            <w:tcBorders>
              <w:top w:val="nil"/>
              <w:left w:val="nil"/>
              <w:right w:val="nil"/>
            </w:tcBorders>
            <w:shd w:val="clear" w:color="auto" w:fill="auto"/>
            <w:hideMark/>
          </w:tcPr>
          <w:p w14:paraId="74AA603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Sitzen ohne </w:t>
            </w:r>
            <w:r w:rsidRPr="007A1909">
              <w:rPr>
                <w:rFonts w:ascii="Arial" w:eastAsia="Times New Roman" w:hAnsi="Arial" w:cs="Arial"/>
                <w:color w:val="000000"/>
                <w:sz w:val="16"/>
                <w:szCs w:val="16"/>
                <w:highlight w:val="darkGray"/>
                <w:lang w:eastAsia="de-AT"/>
              </w:rPr>
              <w:t>konstante</w:t>
            </w:r>
            <w:r w:rsidRPr="00EA6E88">
              <w:rPr>
                <w:rFonts w:ascii="Arial" w:eastAsia="Times New Roman" w:hAnsi="Arial" w:cs="Arial"/>
                <w:color w:val="000000"/>
                <w:sz w:val="16"/>
                <w:szCs w:val="16"/>
                <w:lang w:eastAsia="de-AT"/>
              </w:rPr>
              <w:t xml:space="preserve"> Unterstützung für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nicht möglich</w:t>
            </w:r>
          </w:p>
        </w:tc>
      </w:tr>
      <w:tr w:rsidR="00F03082" w:rsidRPr="00EA6E88" w14:paraId="549C874F" w14:textId="77777777" w:rsidTr="008F79E7">
        <w:tc>
          <w:tcPr>
            <w:tcW w:w="1560" w:type="dxa"/>
            <w:tcBorders>
              <w:top w:val="nil"/>
              <w:left w:val="nil"/>
              <w:bottom w:val="single" w:sz="4" w:space="0" w:color="auto"/>
              <w:right w:val="nil"/>
            </w:tcBorders>
            <w:shd w:val="clear" w:color="auto" w:fill="auto"/>
            <w:hideMark/>
          </w:tcPr>
          <w:p w14:paraId="04AB8B6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single" w:sz="4" w:space="0" w:color="auto"/>
              <w:right w:val="nil"/>
            </w:tcBorders>
            <w:shd w:val="clear" w:color="auto" w:fill="auto"/>
            <w:hideMark/>
          </w:tcPr>
          <w:p w14:paraId="4410865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c>
          <w:tcPr>
            <w:tcW w:w="4111" w:type="dxa"/>
            <w:tcBorders>
              <w:top w:val="nil"/>
              <w:left w:val="nil"/>
              <w:bottom w:val="single" w:sz="4" w:space="0" w:color="auto"/>
              <w:right w:val="nil"/>
            </w:tcBorders>
            <w:shd w:val="clear" w:color="auto" w:fill="auto"/>
            <w:hideMark/>
          </w:tcPr>
          <w:p w14:paraId="48FEF58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c>
          <w:tcPr>
            <w:tcW w:w="4111" w:type="dxa"/>
            <w:tcBorders>
              <w:top w:val="nil"/>
              <w:left w:val="nil"/>
              <w:bottom w:val="single" w:sz="4" w:space="0" w:color="auto"/>
              <w:right w:val="nil"/>
            </w:tcBorders>
            <w:shd w:val="clear" w:color="auto" w:fill="auto"/>
            <w:hideMark/>
          </w:tcPr>
          <w:p w14:paraId="781EE74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r>
      <w:tr w:rsidR="00F03082" w:rsidRPr="00EA6E88" w14:paraId="6E88F9B6" w14:textId="77777777" w:rsidTr="008F79E7">
        <w:tc>
          <w:tcPr>
            <w:tcW w:w="1560" w:type="dxa"/>
            <w:tcBorders>
              <w:top w:val="nil"/>
              <w:left w:val="nil"/>
              <w:bottom w:val="nil"/>
              <w:right w:val="nil"/>
            </w:tcBorders>
            <w:shd w:val="clear" w:color="auto" w:fill="auto"/>
            <w:hideMark/>
          </w:tcPr>
          <w:p w14:paraId="60DDD22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Item 4</w:t>
            </w:r>
          </w:p>
        </w:tc>
        <w:tc>
          <w:tcPr>
            <w:tcW w:w="4252" w:type="dxa"/>
            <w:tcBorders>
              <w:top w:val="nil"/>
              <w:left w:val="nil"/>
              <w:bottom w:val="nil"/>
              <w:right w:val="nil"/>
            </w:tcBorders>
            <w:shd w:val="clear" w:color="auto" w:fill="auto"/>
            <w:hideMark/>
          </w:tcPr>
          <w:p w14:paraId="38D3F24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Sprechen</w:t>
            </w:r>
          </w:p>
        </w:tc>
        <w:tc>
          <w:tcPr>
            <w:tcW w:w="4111" w:type="dxa"/>
            <w:tcBorders>
              <w:top w:val="nil"/>
              <w:left w:val="nil"/>
              <w:bottom w:val="nil"/>
              <w:right w:val="nil"/>
            </w:tcBorders>
            <w:shd w:val="clear" w:color="auto" w:fill="auto"/>
            <w:hideMark/>
          </w:tcPr>
          <w:p w14:paraId="36021237" w14:textId="4B471368"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w:t>
            </w:r>
            <w:r w:rsidRPr="007A1909">
              <w:rPr>
                <w:rFonts w:ascii="Arial" w:eastAsia="Times New Roman" w:hAnsi="Arial" w:cs="Arial"/>
                <w:color w:val="000000"/>
                <w:sz w:val="16"/>
                <w:szCs w:val="16"/>
                <w:highlight w:val="darkGray"/>
                <w:lang w:eastAsia="de-AT"/>
              </w:rPr>
              <w:t>Sprechen/Sprechstörung</w:t>
            </w:r>
          </w:p>
        </w:tc>
        <w:tc>
          <w:tcPr>
            <w:tcW w:w="4111" w:type="dxa"/>
            <w:tcBorders>
              <w:top w:val="nil"/>
              <w:left w:val="nil"/>
              <w:bottom w:val="nil"/>
              <w:right w:val="nil"/>
            </w:tcBorders>
            <w:shd w:val="clear" w:color="auto" w:fill="auto"/>
            <w:hideMark/>
          </w:tcPr>
          <w:p w14:paraId="088196F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w:t>
            </w:r>
            <w:r w:rsidRPr="007A1909">
              <w:rPr>
                <w:rFonts w:ascii="Arial" w:eastAsia="Times New Roman" w:hAnsi="Arial" w:cs="Arial"/>
                <w:color w:val="000000"/>
                <w:sz w:val="16"/>
                <w:szCs w:val="16"/>
                <w:highlight w:val="darkGray"/>
                <w:lang w:eastAsia="de-AT"/>
              </w:rPr>
              <w:t>Sprechstörung</w:t>
            </w:r>
          </w:p>
        </w:tc>
      </w:tr>
      <w:tr w:rsidR="00F03082" w:rsidRPr="00EA6E88" w14:paraId="074F9F5C" w14:textId="77777777" w:rsidTr="008F79E7">
        <w:tc>
          <w:tcPr>
            <w:tcW w:w="1560" w:type="dxa"/>
            <w:tcBorders>
              <w:top w:val="nil"/>
              <w:left w:val="nil"/>
              <w:bottom w:val="nil"/>
              <w:right w:val="nil"/>
            </w:tcBorders>
            <w:shd w:val="clear" w:color="auto" w:fill="auto"/>
            <w:hideMark/>
          </w:tcPr>
          <w:p w14:paraId="17E0AA9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Anleitung</w:t>
            </w:r>
          </w:p>
        </w:tc>
        <w:tc>
          <w:tcPr>
            <w:tcW w:w="4252" w:type="dxa"/>
            <w:tcBorders>
              <w:top w:val="nil"/>
              <w:left w:val="nil"/>
              <w:bottom w:val="nil"/>
              <w:right w:val="nil"/>
            </w:tcBorders>
            <w:shd w:val="clear" w:color="auto" w:fill="auto"/>
            <w:hideMark/>
          </w:tcPr>
          <w:p w14:paraId="20FE074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Das Sprechen wird während der normalen Unterhaltung beurteilt. </w:t>
            </w:r>
          </w:p>
        </w:tc>
        <w:tc>
          <w:tcPr>
            <w:tcW w:w="4111" w:type="dxa"/>
            <w:tcBorders>
              <w:top w:val="nil"/>
              <w:left w:val="nil"/>
              <w:bottom w:val="nil"/>
              <w:right w:val="nil"/>
            </w:tcBorders>
            <w:shd w:val="clear" w:color="auto" w:fill="auto"/>
            <w:hideMark/>
          </w:tcPr>
          <w:p w14:paraId="4C6AECA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Das Sprechen wird während der normalen Unterhaltung </w:t>
            </w:r>
            <w:r w:rsidRPr="007A1909">
              <w:rPr>
                <w:rFonts w:ascii="Arial" w:eastAsia="Times New Roman" w:hAnsi="Arial" w:cs="Arial"/>
                <w:color w:val="000000"/>
                <w:sz w:val="16"/>
                <w:szCs w:val="16"/>
                <w:highlight w:val="darkGray"/>
                <w:lang w:eastAsia="de-AT"/>
              </w:rPr>
              <w:t>bewertet</w:t>
            </w:r>
            <w:r w:rsidRPr="00EA6E88">
              <w:rPr>
                <w:rFonts w:ascii="Arial" w:eastAsia="Times New Roman" w:hAnsi="Arial" w:cs="Arial"/>
                <w:color w:val="000000"/>
                <w:sz w:val="16"/>
                <w:szCs w:val="16"/>
                <w:lang w:eastAsia="de-AT"/>
              </w:rPr>
              <w:t>.</w:t>
            </w:r>
          </w:p>
        </w:tc>
        <w:tc>
          <w:tcPr>
            <w:tcW w:w="4111" w:type="dxa"/>
            <w:tcBorders>
              <w:top w:val="nil"/>
              <w:left w:val="nil"/>
              <w:bottom w:val="nil"/>
              <w:right w:val="nil"/>
            </w:tcBorders>
            <w:shd w:val="clear" w:color="auto" w:fill="auto"/>
            <w:hideMark/>
          </w:tcPr>
          <w:p w14:paraId="3D0516FC" w14:textId="77777777" w:rsidR="00EA6E88" w:rsidRPr="00EA6E88" w:rsidRDefault="00EA6E88" w:rsidP="008F79E7">
            <w:pPr>
              <w:spacing w:after="120" w:line="240" w:lineRule="auto"/>
              <w:jc w:val="both"/>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Das Sprechen wird während der normalen Unterhaltung bewertet.</w:t>
            </w:r>
          </w:p>
        </w:tc>
      </w:tr>
      <w:tr w:rsidR="00F03082" w:rsidRPr="00EA6E88" w14:paraId="12326CC5" w14:textId="77777777" w:rsidTr="008F79E7">
        <w:tc>
          <w:tcPr>
            <w:tcW w:w="1560" w:type="dxa"/>
            <w:tcBorders>
              <w:top w:val="nil"/>
              <w:left w:val="nil"/>
              <w:bottom w:val="nil"/>
              <w:right w:val="nil"/>
            </w:tcBorders>
            <w:shd w:val="clear" w:color="auto" w:fill="auto"/>
            <w:hideMark/>
          </w:tcPr>
          <w:p w14:paraId="2A946D1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Bewertungsstufen</w:t>
            </w:r>
          </w:p>
        </w:tc>
        <w:tc>
          <w:tcPr>
            <w:tcW w:w="4252" w:type="dxa"/>
            <w:tcBorders>
              <w:top w:val="nil"/>
              <w:left w:val="nil"/>
              <w:bottom w:val="nil"/>
              <w:right w:val="nil"/>
            </w:tcBorders>
            <w:shd w:val="clear" w:color="auto" w:fill="auto"/>
            <w:hideMark/>
          </w:tcPr>
          <w:p w14:paraId="1B2A4674" w14:textId="5C6E2B48"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0 </w:t>
            </w:r>
            <w:r w:rsidR="008F79E7">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 xml:space="preserve">  Normal</w:t>
            </w:r>
          </w:p>
        </w:tc>
        <w:tc>
          <w:tcPr>
            <w:tcW w:w="4111" w:type="dxa"/>
            <w:tcBorders>
              <w:top w:val="nil"/>
              <w:left w:val="nil"/>
              <w:bottom w:val="nil"/>
              <w:right w:val="nil"/>
            </w:tcBorders>
            <w:shd w:val="clear" w:color="auto" w:fill="auto"/>
            <w:hideMark/>
          </w:tcPr>
          <w:p w14:paraId="3FDD98F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Normal</w:t>
            </w:r>
          </w:p>
        </w:tc>
        <w:tc>
          <w:tcPr>
            <w:tcW w:w="4111" w:type="dxa"/>
            <w:tcBorders>
              <w:top w:val="nil"/>
              <w:left w:val="nil"/>
              <w:bottom w:val="nil"/>
              <w:right w:val="nil"/>
            </w:tcBorders>
            <w:shd w:val="clear" w:color="auto" w:fill="auto"/>
            <w:hideMark/>
          </w:tcPr>
          <w:p w14:paraId="3342513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Normal</w:t>
            </w:r>
          </w:p>
        </w:tc>
      </w:tr>
      <w:tr w:rsidR="00F03082" w:rsidRPr="00EA6E88" w14:paraId="202D3E74" w14:textId="77777777" w:rsidTr="008F79E7">
        <w:tc>
          <w:tcPr>
            <w:tcW w:w="1560" w:type="dxa"/>
            <w:tcBorders>
              <w:top w:val="nil"/>
              <w:left w:val="nil"/>
              <w:bottom w:val="nil"/>
              <w:right w:val="nil"/>
            </w:tcBorders>
            <w:shd w:val="clear" w:color="auto" w:fill="auto"/>
            <w:hideMark/>
          </w:tcPr>
          <w:p w14:paraId="3383877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57F118D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Hinweis auf eine Sprechstörung</w:t>
            </w:r>
          </w:p>
        </w:tc>
        <w:tc>
          <w:tcPr>
            <w:tcW w:w="4111" w:type="dxa"/>
            <w:tcBorders>
              <w:top w:val="nil"/>
              <w:left w:val="nil"/>
              <w:bottom w:val="nil"/>
              <w:right w:val="nil"/>
            </w:tcBorders>
            <w:shd w:val="clear" w:color="auto" w:fill="auto"/>
            <w:hideMark/>
          </w:tcPr>
          <w:p w14:paraId="5753529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Hinweis auf eine Sprechstörung</w:t>
            </w:r>
          </w:p>
        </w:tc>
        <w:tc>
          <w:tcPr>
            <w:tcW w:w="4111" w:type="dxa"/>
            <w:tcBorders>
              <w:top w:val="nil"/>
              <w:left w:val="nil"/>
              <w:bottom w:val="nil"/>
              <w:right w:val="nil"/>
            </w:tcBorders>
            <w:shd w:val="clear" w:color="auto" w:fill="auto"/>
            <w:hideMark/>
          </w:tcPr>
          <w:p w14:paraId="32952EB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w:t>
            </w:r>
            <w:r w:rsidRPr="007A1909">
              <w:rPr>
                <w:rFonts w:ascii="Arial" w:eastAsia="Times New Roman" w:hAnsi="Arial" w:cs="Arial"/>
                <w:color w:val="000000"/>
                <w:sz w:val="16"/>
                <w:szCs w:val="16"/>
                <w:highlight w:val="darkGray"/>
                <w:lang w:eastAsia="de-AT"/>
              </w:rPr>
              <w:t>Andeutung</w:t>
            </w:r>
            <w:r w:rsidRPr="00EA6E88">
              <w:rPr>
                <w:rFonts w:ascii="Arial" w:eastAsia="Times New Roman" w:hAnsi="Arial" w:cs="Arial"/>
                <w:color w:val="000000"/>
                <w:sz w:val="16"/>
                <w:szCs w:val="16"/>
                <w:lang w:eastAsia="de-AT"/>
              </w:rPr>
              <w:t xml:space="preserve"> einer Sprechstörung</w:t>
            </w:r>
          </w:p>
        </w:tc>
      </w:tr>
      <w:tr w:rsidR="00F03082" w:rsidRPr="00EA6E88" w14:paraId="1E2EF84C" w14:textId="77777777" w:rsidTr="008F79E7">
        <w:tc>
          <w:tcPr>
            <w:tcW w:w="1560" w:type="dxa"/>
            <w:tcBorders>
              <w:top w:val="nil"/>
              <w:left w:val="nil"/>
              <w:bottom w:val="nil"/>
              <w:right w:val="nil"/>
            </w:tcBorders>
            <w:shd w:val="clear" w:color="auto" w:fill="auto"/>
            <w:hideMark/>
          </w:tcPr>
          <w:p w14:paraId="02C1AF2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5B6A0C51" w14:textId="3F405FFA"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r w:rsidR="008A2C5E">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Beeinträchtigtes Sprechen, aber leicht verständlich</w:t>
            </w:r>
          </w:p>
        </w:tc>
        <w:tc>
          <w:tcPr>
            <w:tcW w:w="4111" w:type="dxa"/>
            <w:tcBorders>
              <w:top w:val="nil"/>
              <w:left w:val="nil"/>
              <w:bottom w:val="nil"/>
              <w:right w:val="nil"/>
            </w:tcBorders>
            <w:shd w:val="clear" w:color="auto" w:fill="auto"/>
            <w:hideMark/>
          </w:tcPr>
          <w:p w14:paraId="0E67576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Beeinträchtigtes Sprechen, aber leicht verständlich</w:t>
            </w:r>
          </w:p>
        </w:tc>
        <w:tc>
          <w:tcPr>
            <w:tcW w:w="4111" w:type="dxa"/>
            <w:tcBorders>
              <w:top w:val="nil"/>
              <w:left w:val="nil"/>
              <w:bottom w:val="nil"/>
              <w:right w:val="nil"/>
            </w:tcBorders>
            <w:shd w:val="clear" w:color="auto" w:fill="auto"/>
            <w:hideMark/>
          </w:tcPr>
          <w:p w14:paraId="2D90919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Beeinträchtigtes Sprechen, aber leicht verständlich</w:t>
            </w:r>
          </w:p>
        </w:tc>
      </w:tr>
      <w:tr w:rsidR="00F03082" w:rsidRPr="00EA6E88" w14:paraId="38510853" w14:textId="77777777" w:rsidTr="008F79E7">
        <w:tc>
          <w:tcPr>
            <w:tcW w:w="1560" w:type="dxa"/>
            <w:tcBorders>
              <w:top w:val="nil"/>
              <w:left w:val="nil"/>
              <w:bottom w:val="nil"/>
              <w:right w:val="nil"/>
            </w:tcBorders>
            <w:shd w:val="clear" w:color="auto" w:fill="auto"/>
            <w:hideMark/>
          </w:tcPr>
          <w:p w14:paraId="0AF8414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70EDB13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Vereinzelte Wörter schwer verständlich</w:t>
            </w:r>
          </w:p>
        </w:tc>
        <w:tc>
          <w:tcPr>
            <w:tcW w:w="4111" w:type="dxa"/>
            <w:tcBorders>
              <w:top w:val="nil"/>
              <w:left w:val="nil"/>
              <w:bottom w:val="nil"/>
              <w:right w:val="nil"/>
            </w:tcBorders>
            <w:shd w:val="clear" w:color="auto" w:fill="auto"/>
            <w:hideMark/>
          </w:tcPr>
          <w:p w14:paraId="69B5469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Vereinzelte Wörter schwer verständlich</w:t>
            </w:r>
          </w:p>
        </w:tc>
        <w:tc>
          <w:tcPr>
            <w:tcW w:w="4111" w:type="dxa"/>
            <w:tcBorders>
              <w:top w:val="nil"/>
              <w:left w:val="nil"/>
              <w:bottom w:val="nil"/>
              <w:right w:val="nil"/>
            </w:tcBorders>
            <w:shd w:val="clear" w:color="auto" w:fill="auto"/>
            <w:hideMark/>
          </w:tcPr>
          <w:p w14:paraId="6A61784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w:t>
            </w:r>
            <w:r w:rsidRPr="007A1909">
              <w:rPr>
                <w:rFonts w:ascii="Arial" w:eastAsia="Times New Roman" w:hAnsi="Arial" w:cs="Arial"/>
                <w:color w:val="000000"/>
                <w:sz w:val="16"/>
                <w:szCs w:val="16"/>
                <w:highlight w:val="darkGray"/>
                <w:lang w:eastAsia="de-AT"/>
              </w:rPr>
              <w:t>Einzelne</w:t>
            </w:r>
            <w:r w:rsidRPr="00EA6E88">
              <w:rPr>
                <w:rFonts w:ascii="Arial" w:eastAsia="Times New Roman" w:hAnsi="Arial" w:cs="Arial"/>
                <w:color w:val="000000"/>
                <w:sz w:val="16"/>
                <w:szCs w:val="16"/>
                <w:lang w:eastAsia="de-AT"/>
              </w:rPr>
              <w:t xml:space="preserve"> Wörter schwer verständlich</w:t>
            </w:r>
          </w:p>
        </w:tc>
      </w:tr>
      <w:tr w:rsidR="00F03082" w:rsidRPr="00EA6E88" w14:paraId="2B5779F2" w14:textId="77777777" w:rsidTr="008F79E7">
        <w:tc>
          <w:tcPr>
            <w:tcW w:w="1560" w:type="dxa"/>
            <w:tcBorders>
              <w:top w:val="nil"/>
              <w:left w:val="nil"/>
              <w:bottom w:val="nil"/>
              <w:right w:val="nil"/>
            </w:tcBorders>
            <w:shd w:val="clear" w:color="auto" w:fill="auto"/>
            <w:hideMark/>
          </w:tcPr>
          <w:p w14:paraId="17B936A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3771E6E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Viele Wörter schwer verständlich</w:t>
            </w:r>
          </w:p>
        </w:tc>
        <w:tc>
          <w:tcPr>
            <w:tcW w:w="4111" w:type="dxa"/>
            <w:tcBorders>
              <w:top w:val="nil"/>
              <w:left w:val="nil"/>
              <w:bottom w:val="nil"/>
              <w:right w:val="nil"/>
            </w:tcBorders>
            <w:shd w:val="clear" w:color="auto" w:fill="auto"/>
            <w:hideMark/>
          </w:tcPr>
          <w:p w14:paraId="27B4F88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Viele Wörter schwer verständlich</w:t>
            </w:r>
          </w:p>
        </w:tc>
        <w:tc>
          <w:tcPr>
            <w:tcW w:w="4111" w:type="dxa"/>
            <w:tcBorders>
              <w:top w:val="nil"/>
              <w:left w:val="nil"/>
              <w:bottom w:val="nil"/>
              <w:right w:val="nil"/>
            </w:tcBorders>
            <w:shd w:val="clear" w:color="auto" w:fill="auto"/>
            <w:hideMark/>
          </w:tcPr>
          <w:p w14:paraId="64AF122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Viele Wörter schwer verständlich</w:t>
            </w:r>
          </w:p>
        </w:tc>
      </w:tr>
      <w:tr w:rsidR="00F03082" w:rsidRPr="00EA6E88" w14:paraId="1AE0132D" w14:textId="77777777" w:rsidTr="008F79E7">
        <w:tc>
          <w:tcPr>
            <w:tcW w:w="1560" w:type="dxa"/>
            <w:tcBorders>
              <w:top w:val="nil"/>
              <w:left w:val="nil"/>
              <w:bottom w:val="nil"/>
              <w:right w:val="nil"/>
            </w:tcBorders>
            <w:shd w:val="clear" w:color="auto" w:fill="auto"/>
            <w:hideMark/>
          </w:tcPr>
          <w:p w14:paraId="55EDF95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2583D3A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5    Nur einzelne Wörter verständlich</w:t>
            </w:r>
          </w:p>
        </w:tc>
        <w:tc>
          <w:tcPr>
            <w:tcW w:w="4111" w:type="dxa"/>
            <w:tcBorders>
              <w:top w:val="nil"/>
              <w:left w:val="nil"/>
              <w:bottom w:val="nil"/>
              <w:right w:val="nil"/>
            </w:tcBorders>
            <w:shd w:val="clear" w:color="auto" w:fill="auto"/>
            <w:hideMark/>
          </w:tcPr>
          <w:p w14:paraId="4D5A8A7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5    Nur einzelne Wörter verständlich</w:t>
            </w:r>
          </w:p>
        </w:tc>
        <w:tc>
          <w:tcPr>
            <w:tcW w:w="4111" w:type="dxa"/>
            <w:tcBorders>
              <w:top w:val="nil"/>
              <w:left w:val="nil"/>
              <w:bottom w:val="nil"/>
              <w:right w:val="nil"/>
            </w:tcBorders>
            <w:shd w:val="clear" w:color="auto" w:fill="auto"/>
            <w:hideMark/>
          </w:tcPr>
          <w:p w14:paraId="257F2CA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5    Nur einzelne Wörter verständlich</w:t>
            </w:r>
          </w:p>
        </w:tc>
      </w:tr>
      <w:tr w:rsidR="00F03082" w:rsidRPr="00EA6E88" w14:paraId="5A7B4FC0" w14:textId="77777777" w:rsidTr="008F79E7">
        <w:tc>
          <w:tcPr>
            <w:tcW w:w="1560" w:type="dxa"/>
            <w:tcBorders>
              <w:top w:val="nil"/>
              <w:left w:val="nil"/>
              <w:bottom w:val="nil"/>
              <w:right w:val="nil"/>
            </w:tcBorders>
            <w:shd w:val="clear" w:color="auto" w:fill="auto"/>
            <w:hideMark/>
          </w:tcPr>
          <w:p w14:paraId="214C746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0D1A38BC" w14:textId="00C06769"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6    Sprechen unverständlich/Anarthrie</w:t>
            </w:r>
          </w:p>
        </w:tc>
        <w:tc>
          <w:tcPr>
            <w:tcW w:w="4111" w:type="dxa"/>
            <w:tcBorders>
              <w:top w:val="nil"/>
              <w:left w:val="nil"/>
              <w:bottom w:val="nil"/>
              <w:right w:val="nil"/>
            </w:tcBorders>
            <w:shd w:val="clear" w:color="auto" w:fill="auto"/>
            <w:hideMark/>
          </w:tcPr>
          <w:p w14:paraId="41FF494E" w14:textId="704BC676"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6    Sprechen unverständlich/Anarthrie</w:t>
            </w:r>
          </w:p>
        </w:tc>
        <w:tc>
          <w:tcPr>
            <w:tcW w:w="4111" w:type="dxa"/>
            <w:tcBorders>
              <w:top w:val="nil"/>
              <w:left w:val="nil"/>
              <w:bottom w:val="nil"/>
              <w:right w:val="nil"/>
            </w:tcBorders>
            <w:shd w:val="clear" w:color="auto" w:fill="auto"/>
            <w:hideMark/>
          </w:tcPr>
          <w:p w14:paraId="79AC1A56" w14:textId="26099A3A"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6    Sprechen unverständlich/Anarthrie</w:t>
            </w:r>
          </w:p>
        </w:tc>
      </w:tr>
      <w:tr w:rsidR="00F03082" w:rsidRPr="00EA6E88" w14:paraId="420AC206" w14:textId="77777777" w:rsidTr="008F79E7">
        <w:tc>
          <w:tcPr>
            <w:tcW w:w="1560" w:type="dxa"/>
            <w:tcBorders>
              <w:top w:val="nil"/>
              <w:left w:val="nil"/>
              <w:bottom w:val="single" w:sz="4" w:space="0" w:color="auto"/>
              <w:right w:val="nil"/>
            </w:tcBorders>
            <w:shd w:val="clear" w:color="auto" w:fill="auto"/>
            <w:hideMark/>
          </w:tcPr>
          <w:p w14:paraId="47AF51F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single" w:sz="4" w:space="0" w:color="auto"/>
              <w:right w:val="nil"/>
            </w:tcBorders>
            <w:shd w:val="clear" w:color="auto" w:fill="auto"/>
            <w:hideMark/>
          </w:tcPr>
          <w:p w14:paraId="2BE93D9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c>
          <w:tcPr>
            <w:tcW w:w="4111" w:type="dxa"/>
            <w:tcBorders>
              <w:top w:val="nil"/>
              <w:left w:val="nil"/>
              <w:bottom w:val="single" w:sz="4" w:space="0" w:color="auto"/>
              <w:right w:val="nil"/>
            </w:tcBorders>
            <w:shd w:val="clear" w:color="auto" w:fill="auto"/>
            <w:hideMark/>
          </w:tcPr>
          <w:p w14:paraId="2DEB914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c>
          <w:tcPr>
            <w:tcW w:w="4111" w:type="dxa"/>
            <w:tcBorders>
              <w:top w:val="nil"/>
              <w:left w:val="nil"/>
              <w:bottom w:val="single" w:sz="4" w:space="0" w:color="auto"/>
              <w:right w:val="nil"/>
            </w:tcBorders>
            <w:shd w:val="clear" w:color="auto" w:fill="auto"/>
            <w:hideMark/>
          </w:tcPr>
          <w:p w14:paraId="41324EE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w:t>
            </w:r>
          </w:p>
        </w:tc>
      </w:tr>
      <w:tr w:rsidR="00F03082" w:rsidRPr="00EA6E88" w14:paraId="61CC13DE" w14:textId="77777777" w:rsidTr="008F79E7">
        <w:tc>
          <w:tcPr>
            <w:tcW w:w="1560" w:type="dxa"/>
            <w:tcBorders>
              <w:top w:val="single" w:sz="4" w:space="0" w:color="auto"/>
              <w:left w:val="nil"/>
              <w:bottom w:val="nil"/>
              <w:right w:val="nil"/>
            </w:tcBorders>
            <w:shd w:val="clear" w:color="auto" w:fill="auto"/>
            <w:hideMark/>
          </w:tcPr>
          <w:p w14:paraId="37EDDC0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Item 5</w:t>
            </w:r>
          </w:p>
        </w:tc>
        <w:tc>
          <w:tcPr>
            <w:tcW w:w="4252" w:type="dxa"/>
            <w:tcBorders>
              <w:top w:val="single" w:sz="4" w:space="0" w:color="auto"/>
              <w:left w:val="nil"/>
              <w:bottom w:val="nil"/>
              <w:right w:val="nil"/>
            </w:tcBorders>
            <w:shd w:val="clear" w:color="auto" w:fill="auto"/>
            <w:hideMark/>
          </w:tcPr>
          <w:p w14:paraId="3B1F942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5) Finger-Finger Versuch</w:t>
            </w:r>
          </w:p>
        </w:tc>
        <w:tc>
          <w:tcPr>
            <w:tcW w:w="4111" w:type="dxa"/>
            <w:tcBorders>
              <w:top w:val="single" w:sz="4" w:space="0" w:color="auto"/>
              <w:left w:val="nil"/>
              <w:bottom w:val="nil"/>
              <w:right w:val="nil"/>
            </w:tcBorders>
            <w:shd w:val="clear" w:color="auto" w:fill="auto"/>
            <w:hideMark/>
          </w:tcPr>
          <w:p w14:paraId="45833CD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5) Finger-Folge Versuch</w:t>
            </w:r>
          </w:p>
        </w:tc>
        <w:tc>
          <w:tcPr>
            <w:tcW w:w="4111" w:type="dxa"/>
            <w:tcBorders>
              <w:top w:val="single" w:sz="4" w:space="0" w:color="auto"/>
              <w:left w:val="nil"/>
              <w:bottom w:val="nil"/>
              <w:right w:val="nil"/>
            </w:tcBorders>
            <w:shd w:val="clear" w:color="auto" w:fill="auto"/>
            <w:hideMark/>
          </w:tcPr>
          <w:p w14:paraId="56C1BF1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5) Finger-Folge Versuch</w:t>
            </w:r>
          </w:p>
        </w:tc>
      </w:tr>
      <w:tr w:rsidR="00F03082" w:rsidRPr="00EA6E88" w14:paraId="3A6DF51D" w14:textId="77777777" w:rsidTr="008F79E7">
        <w:tc>
          <w:tcPr>
            <w:tcW w:w="1560" w:type="dxa"/>
            <w:tcBorders>
              <w:top w:val="nil"/>
              <w:left w:val="nil"/>
              <w:bottom w:val="nil"/>
              <w:right w:val="nil"/>
            </w:tcBorders>
            <w:shd w:val="clear" w:color="auto" w:fill="auto"/>
            <w:hideMark/>
          </w:tcPr>
          <w:p w14:paraId="6D230EE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Anleitung</w:t>
            </w:r>
          </w:p>
        </w:tc>
        <w:tc>
          <w:tcPr>
            <w:tcW w:w="4252" w:type="dxa"/>
            <w:tcBorders>
              <w:top w:val="nil"/>
              <w:left w:val="nil"/>
              <w:bottom w:val="nil"/>
              <w:right w:val="nil"/>
            </w:tcBorders>
            <w:shd w:val="clear" w:color="auto" w:fill="auto"/>
            <w:hideMark/>
          </w:tcPr>
          <w:p w14:paraId="75008DC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Für jede Seite separat bewerten</w:t>
            </w:r>
            <w:r w:rsidRPr="00EA6E88">
              <w:rPr>
                <w:rFonts w:ascii="Arial" w:eastAsia="Times New Roman" w:hAnsi="Arial" w:cs="Arial"/>
                <w:color w:val="000000"/>
                <w:sz w:val="16"/>
                <w:szCs w:val="16"/>
                <w:lang w:eastAsia="de-AT"/>
              </w:rPr>
              <w:br/>
              <w:t xml:space="preserve">Die Person sitzt bequem. Bei Bedarf können Füße oder Rumpf unterstützt werden. Der Untersucher sitzt vor der Person und führt 5 aufeinanderfolgende, plötzliche und schnelle Bewegungen in unvorhersehbaren Richtungen in der Frontalebene, innerhalb </w:t>
            </w:r>
            <w:proofErr w:type="spellStart"/>
            <w:r w:rsidRPr="00EA6E88">
              <w:rPr>
                <w:rFonts w:ascii="Arial" w:eastAsia="Times New Roman" w:hAnsi="Arial" w:cs="Arial"/>
                <w:color w:val="000000"/>
                <w:sz w:val="16"/>
                <w:szCs w:val="16"/>
                <w:lang w:eastAsia="de-AT"/>
              </w:rPr>
              <w:t>cirka</w:t>
            </w:r>
            <w:proofErr w:type="spellEnd"/>
            <w:r w:rsidRPr="00EA6E88">
              <w:rPr>
                <w:rFonts w:ascii="Arial" w:eastAsia="Times New Roman" w:hAnsi="Arial" w:cs="Arial"/>
                <w:color w:val="000000"/>
                <w:sz w:val="16"/>
                <w:szCs w:val="16"/>
                <w:lang w:eastAsia="de-AT"/>
              </w:rPr>
              <w:t xml:space="preserve"> 50% der Reichweite der Person, durch. Die Bewegungen haben eine Amplitude von 30 cm und eine Frequenz von 1 Bewegung alle 2 Sekunden. Die Person soll den Bewegungen mit dem Zeigefinger so schnell und genau wie möglich folgen. Die durchschnittliche Ausführung der letzten drei Bewegungen wird beurteilt.</w:t>
            </w:r>
          </w:p>
        </w:tc>
        <w:tc>
          <w:tcPr>
            <w:tcW w:w="4111" w:type="dxa"/>
            <w:tcBorders>
              <w:top w:val="nil"/>
              <w:left w:val="nil"/>
              <w:bottom w:val="nil"/>
              <w:right w:val="nil"/>
            </w:tcBorders>
            <w:shd w:val="clear" w:color="auto" w:fill="auto"/>
            <w:hideMark/>
          </w:tcPr>
          <w:p w14:paraId="314C433E" w14:textId="596E5DBD"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Für jede Seite </w:t>
            </w:r>
            <w:r w:rsidRPr="007A1909">
              <w:rPr>
                <w:rFonts w:ascii="Arial" w:eastAsia="Times New Roman" w:hAnsi="Arial" w:cs="Arial"/>
                <w:color w:val="000000"/>
                <w:sz w:val="16"/>
                <w:szCs w:val="16"/>
                <w:highlight w:val="darkGray"/>
                <w:lang w:eastAsia="de-AT"/>
              </w:rPr>
              <w:t>einzeln werten</w:t>
            </w:r>
            <w:r w:rsidRPr="00EA6E88">
              <w:rPr>
                <w:rFonts w:ascii="Arial" w:eastAsia="Times New Roman" w:hAnsi="Arial" w:cs="Arial"/>
                <w:color w:val="000000"/>
                <w:sz w:val="16"/>
                <w:szCs w:val="16"/>
                <w:lang w:eastAsia="de-AT"/>
              </w:rPr>
              <w:br/>
              <w:t xml:space="preserve">Die Person sitzt bequem. Bei Bedarf können Füße oder Rumpf unterstützt werden. Die/Der Untersuchende sitzt vor der Person und führt 5 </w:t>
            </w:r>
            <w:r w:rsidRPr="007A1909">
              <w:rPr>
                <w:rFonts w:ascii="Arial" w:eastAsia="Times New Roman" w:hAnsi="Arial" w:cs="Arial"/>
                <w:color w:val="000000"/>
                <w:sz w:val="16"/>
                <w:szCs w:val="16"/>
                <w:highlight w:val="darkGray"/>
                <w:lang w:eastAsia="de-AT"/>
              </w:rPr>
              <w:t>aufeinanderfolgende</w:t>
            </w:r>
            <w:r w:rsidRPr="00EA6E88">
              <w:rPr>
                <w:rFonts w:ascii="Arial" w:eastAsia="Times New Roman" w:hAnsi="Arial" w:cs="Arial"/>
                <w:color w:val="000000"/>
                <w:sz w:val="16"/>
                <w:szCs w:val="16"/>
                <w:lang w:eastAsia="de-AT"/>
              </w:rPr>
              <w:t xml:space="preserve">, plötzliche und schnelle </w:t>
            </w:r>
            <w:r w:rsidRPr="007A1909">
              <w:rPr>
                <w:rFonts w:ascii="Arial" w:eastAsia="Times New Roman" w:hAnsi="Arial" w:cs="Arial"/>
                <w:color w:val="000000"/>
                <w:sz w:val="16"/>
                <w:szCs w:val="16"/>
                <w:highlight w:val="darkGray"/>
                <w:lang w:eastAsia="de-AT"/>
              </w:rPr>
              <w:t>Zeigebewegungen</w:t>
            </w:r>
            <w:r w:rsidRPr="00EA6E88">
              <w:rPr>
                <w:rFonts w:ascii="Arial" w:eastAsia="Times New Roman" w:hAnsi="Arial" w:cs="Arial"/>
                <w:color w:val="000000"/>
                <w:sz w:val="16"/>
                <w:szCs w:val="16"/>
                <w:lang w:eastAsia="de-AT"/>
              </w:rPr>
              <w:t xml:space="preserve"> durch. Diese finden in unvorhersehbaren Richtungen in der Frontalebene, innerhalb </w:t>
            </w:r>
            <w:r w:rsidRPr="007A1909">
              <w:rPr>
                <w:rFonts w:ascii="Arial" w:eastAsia="Times New Roman" w:hAnsi="Arial" w:cs="Arial"/>
                <w:color w:val="000000"/>
                <w:sz w:val="16"/>
                <w:szCs w:val="16"/>
                <w:highlight w:val="darkGray"/>
                <w:shd w:val="clear" w:color="auto" w:fill="FFFF00"/>
                <w:lang w:eastAsia="de-AT"/>
              </w:rPr>
              <w:t>circa</w:t>
            </w:r>
            <w:r w:rsidRPr="00EA6E88">
              <w:rPr>
                <w:rFonts w:ascii="Arial" w:eastAsia="Times New Roman" w:hAnsi="Arial" w:cs="Arial"/>
                <w:color w:val="000000"/>
                <w:sz w:val="16"/>
                <w:szCs w:val="16"/>
                <w:lang w:eastAsia="de-AT"/>
              </w:rPr>
              <w:t xml:space="preserve"> 50% der Reichweite der Person statt. Die Bewegungen haben eine Amplitude von 30 cm und eine Frequenz von 1 Bewegung/2 Sekunden. Die Person </w:t>
            </w:r>
            <w:r w:rsidRPr="007A1909">
              <w:rPr>
                <w:rFonts w:ascii="Arial" w:eastAsia="Times New Roman" w:hAnsi="Arial" w:cs="Arial"/>
                <w:color w:val="000000"/>
                <w:sz w:val="16"/>
                <w:szCs w:val="16"/>
                <w:highlight w:val="darkGray"/>
                <w:lang w:eastAsia="de-AT"/>
              </w:rPr>
              <w:t>wird gebeten</w:t>
            </w:r>
            <w:r w:rsidRPr="00EA6E88">
              <w:rPr>
                <w:rFonts w:ascii="Arial" w:eastAsia="Times New Roman" w:hAnsi="Arial" w:cs="Arial"/>
                <w:color w:val="000000"/>
                <w:sz w:val="16"/>
                <w:szCs w:val="16"/>
                <w:lang w:eastAsia="de-AT"/>
              </w:rPr>
              <w:t xml:space="preserve"> den Bewegungen mit dem Zeigefinger so schnell und genau wie möglich zu folgen. Die durchschnittliche Ausführung der letzten drei Bewegungen wird </w:t>
            </w:r>
            <w:r w:rsidRPr="007A1909">
              <w:rPr>
                <w:rFonts w:ascii="Arial" w:eastAsia="Times New Roman" w:hAnsi="Arial" w:cs="Arial"/>
                <w:color w:val="000000"/>
                <w:sz w:val="16"/>
                <w:szCs w:val="16"/>
                <w:highlight w:val="darkGray"/>
                <w:lang w:eastAsia="de-AT"/>
              </w:rPr>
              <w:t>bewertet</w:t>
            </w:r>
            <w:r w:rsidRPr="00EA6E88">
              <w:rPr>
                <w:rFonts w:ascii="Arial" w:eastAsia="Times New Roman" w:hAnsi="Arial" w:cs="Arial"/>
                <w:color w:val="000000"/>
                <w:sz w:val="16"/>
                <w:szCs w:val="16"/>
                <w:lang w:eastAsia="de-AT"/>
              </w:rPr>
              <w:t>.</w:t>
            </w:r>
          </w:p>
        </w:tc>
        <w:tc>
          <w:tcPr>
            <w:tcW w:w="4111" w:type="dxa"/>
            <w:tcBorders>
              <w:top w:val="nil"/>
              <w:left w:val="nil"/>
              <w:bottom w:val="nil"/>
              <w:right w:val="nil"/>
            </w:tcBorders>
            <w:shd w:val="clear" w:color="auto" w:fill="auto"/>
            <w:hideMark/>
          </w:tcPr>
          <w:p w14:paraId="55BC78AA" w14:textId="7A0EFE1D"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Für jede Seite einzeln werten</w:t>
            </w:r>
            <w:r w:rsidRPr="00EA6E88">
              <w:rPr>
                <w:rFonts w:ascii="Arial" w:eastAsia="Times New Roman" w:hAnsi="Arial" w:cs="Arial"/>
                <w:color w:val="000000"/>
                <w:sz w:val="16"/>
                <w:szCs w:val="16"/>
                <w:lang w:eastAsia="de-AT"/>
              </w:rPr>
              <w:br/>
              <w:t xml:space="preserve">Die Person sitzt bequem, </w:t>
            </w:r>
            <w:r w:rsidRPr="007A1909">
              <w:rPr>
                <w:rFonts w:ascii="Arial" w:eastAsia="Times New Roman" w:hAnsi="Arial" w:cs="Arial"/>
                <w:color w:val="000000"/>
                <w:sz w:val="16"/>
                <w:szCs w:val="16"/>
                <w:highlight w:val="darkGray"/>
                <w:lang w:eastAsia="de-AT"/>
              </w:rPr>
              <w:t>eventuell</w:t>
            </w:r>
            <w:r w:rsidRPr="00EA6E88">
              <w:rPr>
                <w:rFonts w:ascii="Arial" w:eastAsia="Times New Roman" w:hAnsi="Arial" w:cs="Arial"/>
                <w:color w:val="000000"/>
                <w:sz w:val="16"/>
                <w:szCs w:val="16"/>
                <w:lang w:eastAsia="de-AT"/>
              </w:rPr>
              <w:t xml:space="preserve"> Füße </w:t>
            </w:r>
            <w:r w:rsidRPr="007A1909">
              <w:rPr>
                <w:rFonts w:ascii="Arial" w:eastAsia="Times New Roman" w:hAnsi="Arial" w:cs="Arial"/>
                <w:color w:val="000000"/>
                <w:sz w:val="16"/>
                <w:szCs w:val="16"/>
                <w:highlight w:val="darkGray"/>
                <w:lang w:eastAsia="de-AT"/>
              </w:rPr>
              <w:t>und</w:t>
            </w:r>
            <w:r w:rsidRPr="00EA6E88">
              <w:rPr>
                <w:rFonts w:ascii="Arial" w:eastAsia="Times New Roman" w:hAnsi="Arial" w:cs="Arial"/>
                <w:color w:val="000000"/>
                <w:sz w:val="16"/>
                <w:szCs w:val="16"/>
                <w:lang w:eastAsia="de-AT"/>
              </w:rPr>
              <w:t xml:space="preserve"> Rumpf unterstützen. </w:t>
            </w:r>
            <w:r w:rsidRPr="007A1909">
              <w:rPr>
                <w:rFonts w:ascii="Arial" w:eastAsia="Times New Roman" w:hAnsi="Arial" w:cs="Arial"/>
                <w:color w:val="000000"/>
                <w:sz w:val="16"/>
                <w:szCs w:val="16"/>
                <w:highlight w:val="darkGray"/>
                <w:lang w:eastAsia="de-AT"/>
              </w:rPr>
              <w:t>Die/der</w:t>
            </w:r>
            <w:r w:rsidRPr="00EA6E88">
              <w:rPr>
                <w:rFonts w:ascii="Arial" w:eastAsia="Times New Roman" w:hAnsi="Arial" w:cs="Arial"/>
                <w:color w:val="000000"/>
                <w:sz w:val="16"/>
                <w:szCs w:val="16"/>
                <w:lang w:eastAsia="de-AT"/>
              </w:rPr>
              <w:t xml:space="preserve"> Untersuchende sitzt vor der Person und führt 5 aufeinanderfolgende plötzliche und schnelle Zeigebewegungen durch. Diese finden in unvorhersehbaren Richtungen in der Frontalebene innerhalb </w:t>
            </w:r>
            <w:r w:rsidRPr="007A1909">
              <w:rPr>
                <w:rFonts w:ascii="Arial" w:eastAsia="Times New Roman" w:hAnsi="Arial" w:cs="Arial"/>
                <w:color w:val="000000"/>
                <w:sz w:val="16"/>
                <w:szCs w:val="16"/>
                <w:highlight w:val="darkGray"/>
                <w:lang w:eastAsia="de-AT"/>
              </w:rPr>
              <w:t>ca</w:t>
            </w:r>
            <w:r w:rsidRPr="00EA6E88">
              <w:rPr>
                <w:rFonts w:ascii="Arial" w:eastAsia="Times New Roman" w:hAnsi="Arial" w:cs="Arial"/>
                <w:color w:val="000000"/>
                <w:sz w:val="16"/>
                <w:szCs w:val="16"/>
                <w:lang w:eastAsia="de-AT"/>
              </w:rPr>
              <w:t>. 50% der Reichweite der Person statt. Die Bewegungen haben eine Amplitude von 30 cm und eine Frequenz von 1 Bewegung/2 Sek. Die Person wird gebeten</w:t>
            </w:r>
            <w:r w:rsidRPr="007A1909">
              <w:rPr>
                <w:rFonts w:ascii="Arial" w:eastAsia="Times New Roman" w:hAnsi="Arial" w:cs="Arial"/>
                <w:color w:val="000000"/>
                <w:sz w:val="16"/>
                <w:szCs w:val="16"/>
                <w:highlight w:val="darkGray"/>
                <w:lang w:eastAsia="de-AT"/>
              </w:rPr>
              <w:t>,</w:t>
            </w:r>
            <w:r w:rsidRPr="00EA6E88">
              <w:rPr>
                <w:rFonts w:ascii="Arial" w:eastAsia="Times New Roman" w:hAnsi="Arial" w:cs="Arial"/>
                <w:color w:val="000000"/>
                <w:sz w:val="16"/>
                <w:szCs w:val="16"/>
                <w:lang w:eastAsia="de-AT"/>
              </w:rPr>
              <w:t xml:space="preserve"> den Bewegungen mit dem Zeigefinger so schnell und genau wie möglich zu folgen. Die durchschnittliche Ausführung der letzten </w:t>
            </w:r>
            <w:r w:rsidRPr="007A1909">
              <w:rPr>
                <w:rFonts w:ascii="Arial" w:eastAsia="Times New Roman" w:hAnsi="Arial" w:cs="Arial"/>
                <w:color w:val="000000"/>
                <w:sz w:val="16"/>
                <w:szCs w:val="16"/>
                <w:highlight w:val="darkGray"/>
                <w:lang w:eastAsia="de-AT"/>
              </w:rPr>
              <w:t>3</w:t>
            </w:r>
            <w:r w:rsidRPr="00EA6E88">
              <w:rPr>
                <w:rFonts w:ascii="Arial" w:eastAsia="Times New Roman" w:hAnsi="Arial" w:cs="Arial"/>
                <w:color w:val="000000"/>
                <w:sz w:val="16"/>
                <w:szCs w:val="16"/>
                <w:lang w:eastAsia="de-AT"/>
              </w:rPr>
              <w:t xml:space="preserve"> Bewegungen wird bewertet.</w:t>
            </w:r>
          </w:p>
        </w:tc>
      </w:tr>
      <w:tr w:rsidR="00F03082" w:rsidRPr="00EA6E88" w14:paraId="13DC9EC5" w14:textId="77777777" w:rsidTr="008F79E7">
        <w:tc>
          <w:tcPr>
            <w:tcW w:w="1560" w:type="dxa"/>
            <w:tcBorders>
              <w:top w:val="nil"/>
              <w:left w:val="nil"/>
              <w:bottom w:val="nil"/>
              <w:right w:val="nil"/>
            </w:tcBorders>
            <w:shd w:val="clear" w:color="auto" w:fill="auto"/>
            <w:hideMark/>
          </w:tcPr>
          <w:p w14:paraId="27612DD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Bewertungsstufen</w:t>
            </w:r>
          </w:p>
        </w:tc>
        <w:tc>
          <w:tcPr>
            <w:tcW w:w="4252" w:type="dxa"/>
            <w:tcBorders>
              <w:top w:val="nil"/>
              <w:left w:val="nil"/>
              <w:bottom w:val="nil"/>
              <w:right w:val="nil"/>
            </w:tcBorders>
            <w:shd w:val="clear" w:color="auto" w:fill="auto"/>
            <w:hideMark/>
          </w:tcPr>
          <w:p w14:paraId="5628051E" w14:textId="097F4685" w:rsidR="00EF23B2"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w:t>
            </w:r>
            <w:r w:rsidR="00EF0B4E">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 xml:space="preserve">  Keine Dysmetrie</w:t>
            </w:r>
          </w:p>
        </w:tc>
        <w:tc>
          <w:tcPr>
            <w:tcW w:w="4111" w:type="dxa"/>
            <w:tcBorders>
              <w:top w:val="nil"/>
              <w:left w:val="nil"/>
              <w:bottom w:val="nil"/>
              <w:right w:val="nil"/>
            </w:tcBorders>
            <w:shd w:val="clear" w:color="auto" w:fill="auto"/>
            <w:hideMark/>
          </w:tcPr>
          <w:p w14:paraId="5859275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Keine Dysmetrie</w:t>
            </w:r>
          </w:p>
        </w:tc>
        <w:tc>
          <w:tcPr>
            <w:tcW w:w="4111" w:type="dxa"/>
            <w:tcBorders>
              <w:top w:val="nil"/>
              <w:left w:val="nil"/>
              <w:bottom w:val="nil"/>
              <w:right w:val="nil"/>
            </w:tcBorders>
            <w:shd w:val="clear" w:color="auto" w:fill="auto"/>
            <w:hideMark/>
          </w:tcPr>
          <w:p w14:paraId="6F470D7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Keine Dysmetrie</w:t>
            </w:r>
          </w:p>
        </w:tc>
      </w:tr>
      <w:tr w:rsidR="00F03082" w:rsidRPr="00EA6E88" w14:paraId="654D26BD" w14:textId="77777777" w:rsidTr="008F79E7">
        <w:tc>
          <w:tcPr>
            <w:tcW w:w="1560" w:type="dxa"/>
            <w:tcBorders>
              <w:top w:val="nil"/>
              <w:left w:val="nil"/>
              <w:bottom w:val="nil"/>
              <w:right w:val="nil"/>
            </w:tcBorders>
            <w:shd w:val="clear" w:color="auto" w:fill="auto"/>
            <w:hideMark/>
          </w:tcPr>
          <w:p w14:paraId="11C3ADE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1AF26110" w14:textId="2C37924D" w:rsidR="00EF23B2"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Dysmetrie, unter-/überschießen </w:t>
            </w:r>
            <w:proofErr w:type="gramStart"/>
            <w:r w:rsidRPr="00EA6E88">
              <w:rPr>
                <w:rFonts w:ascii="Arial" w:eastAsia="Times New Roman" w:hAnsi="Arial" w:cs="Arial"/>
                <w:color w:val="000000"/>
                <w:sz w:val="16"/>
                <w:szCs w:val="16"/>
                <w:lang w:eastAsia="de-AT"/>
              </w:rPr>
              <w:t>des Ziel</w:t>
            </w:r>
            <w:proofErr w:type="gramEnd"/>
            <w:r w:rsidRPr="00EA6E88">
              <w:rPr>
                <w:rFonts w:ascii="Arial" w:eastAsia="Times New Roman" w:hAnsi="Arial" w:cs="Arial"/>
                <w:color w:val="000000"/>
                <w:sz w:val="16"/>
                <w:szCs w:val="16"/>
                <w:lang w:eastAsia="de-AT"/>
              </w:rPr>
              <w:t xml:space="preserve"> &lt;5cm</w:t>
            </w:r>
          </w:p>
        </w:tc>
        <w:tc>
          <w:tcPr>
            <w:tcW w:w="4111" w:type="dxa"/>
            <w:tcBorders>
              <w:top w:val="nil"/>
              <w:left w:val="nil"/>
              <w:bottom w:val="nil"/>
              <w:right w:val="nil"/>
            </w:tcBorders>
            <w:shd w:val="clear" w:color="auto" w:fill="auto"/>
            <w:hideMark/>
          </w:tcPr>
          <w:p w14:paraId="5F8271DC" w14:textId="6AF45FDF"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Dysmetrie, Unter-/Überschießen des Ziels &lt; 5cm</w:t>
            </w:r>
          </w:p>
        </w:tc>
        <w:tc>
          <w:tcPr>
            <w:tcW w:w="4111" w:type="dxa"/>
            <w:tcBorders>
              <w:top w:val="nil"/>
              <w:left w:val="nil"/>
              <w:bottom w:val="nil"/>
              <w:right w:val="nil"/>
            </w:tcBorders>
            <w:shd w:val="clear" w:color="auto" w:fill="auto"/>
            <w:hideMark/>
          </w:tcPr>
          <w:p w14:paraId="2A56F6F7" w14:textId="3C0EEE4A"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Dysmetrie, Unter-/Überschießen des Ziels &lt; 5cm</w:t>
            </w:r>
          </w:p>
        </w:tc>
      </w:tr>
      <w:tr w:rsidR="00F03082" w:rsidRPr="00EA6E88" w14:paraId="4DD06AEB" w14:textId="77777777" w:rsidTr="008F79E7">
        <w:tc>
          <w:tcPr>
            <w:tcW w:w="1560" w:type="dxa"/>
            <w:tcBorders>
              <w:top w:val="nil"/>
              <w:left w:val="nil"/>
              <w:bottom w:val="nil"/>
              <w:right w:val="nil"/>
            </w:tcBorders>
            <w:shd w:val="clear" w:color="auto" w:fill="auto"/>
            <w:hideMark/>
          </w:tcPr>
          <w:p w14:paraId="5BD405A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6FEA1EE6" w14:textId="23D86586"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Dysmetrie, unter-/überschießen </w:t>
            </w:r>
            <w:proofErr w:type="gramStart"/>
            <w:r w:rsidRPr="00EA6E88">
              <w:rPr>
                <w:rFonts w:ascii="Arial" w:eastAsia="Times New Roman" w:hAnsi="Arial" w:cs="Arial"/>
                <w:color w:val="000000"/>
                <w:sz w:val="16"/>
                <w:szCs w:val="16"/>
                <w:lang w:eastAsia="de-AT"/>
              </w:rPr>
              <w:t>des Ziel</w:t>
            </w:r>
            <w:proofErr w:type="gramEnd"/>
            <w:r w:rsidRPr="00EA6E88">
              <w:rPr>
                <w:rFonts w:ascii="Arial" w:eastAsia="Times New Roman" w:hAnsi="Arial" w:cs="Arial"/>
                <w:color w:val="000000"/>
                <w:sz w:val="16"/>
                <w:szCs w:val="16"/>
                <w:lang w:eastAsia="de-AT"/>
              </w:rPr>
              <w:t xml:space="preserve"> &lt;15cm</w:t>
            </w:r>
          </w:p>
        </w:tc>
        <w:tc>
          <w:tcPr>
            <w:tcW w:w="4111" w:type="dxa"/>
            <w:tcBorders>
              <w:top w:val="nil"/>
              <w:left w:val="nil"/>
              <w:bottom w:val="nil"/>
              <w:right w:val="nil"/>
            </w:tcBorders>
            <w:shd w:val="clear" w:color="auto" w:fill="auto"/>
            <w:hideMark/>
          </w:tcPr>
          <w:p w14:paraId="03B05D16" w14:textId="3FBB9AF3"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Dysmetrie, Unter-/Überschießen des Ziels &lt; 15cm</w:t>
            </w:r>
          </w:p>
        </w:tc>
        <w:tc>
          <w:tcPr>
            <w:tcW w:w="4111" w:type="dxa"/>
            <w:tcBorders>
              <w:top w:val="nil"/>
              <w:left w:val="nil"/>
              <w:bottom w:val="nil"/>
              <w:right w:val="nil"/>
            </w:tcBorders>
            <w:shd w:val="clear" w:color="auto" w:fill="auto"/>
            <w:hideMark/>
          </w:tcPr>
          <w:p w14:paraId="1FEFCE77" w14:textId="1B342AE1"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Dysmetrie, Unter-/Überschießen des Ziels &lt; 15cm</w:t>
            </w:r>
          </w:p>
        </w:tc>
      </w:tr>
      <w:tr w:rsidR="00F03082" w:rsidRPr="00EA6E88" w14:paraId="59F32852" w14:textId="77777777" w:rsidTr="008F79E7">
        <w:tc>
          <w:tcPr>
            <w:tcW w:w="1560" w:type="dxa"/>
            <w:tcBorders>
              <w:top w:val="nil"/>
              <w:left w:val="nil"/>
              <w:bottom w:val="nil"/>
              <w:right w:val="nil"/>
            </w:tcBorders>
            <w:shd w:val="clear" w:color="auto" w:fill="auto"/>
            <w:hideMark/>
          </w:tcPr>
          <w:p w14:paraId="4FA2A25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2D3AF62B" w14:textId="3B5DC1F8"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Dysmetrie, unter-/überschießen </w:t>
            </w:r>
            <w:proofErr w:type="gramStart"/>
            <w:r w:rsidRPr="00EA6E88">
              <w:rPr>
                <w:rFonts w:ascii="Arial" w:eastAsia="Times New Roman" w:hAnsi="Arial" w:cs="Arial"/>
                <w:color w:val="000000"/>
                <w:sz w:val="16"/>
                <w:szCs w:val="16"/>
                <w:lang w:eastAsia="de-AT"/>
              </w:rPr>
              <w:t>des Ziel</w:t>
            </w:r>
            <w:proofErr w:type="gramEnd"/>
            <w:r w:rsidRPr="00EA6E88">
              <w:rPr>
                <w:rFonts w:ascii="Arial" w:eastAsia="Times New Roman" w:hAnsi="Arial" w:cs="Arial"/>
                <w:color w:val="000000"/>
                <w:sz w:val="16"/>
                <w:szCs w:val="16"/>
                <w:lang w:eastAsia="de-AT"/>
              </w:rPr>
              <w:t xml:space="preserve"> &gt;15cm</w:t>
            </w:r>
          </w:p>
        </w:tc>
        <w:tc>
          <w:tcPr>
            <w:tcW w:w="4111" w:type="dxa"/>
            <w:tcBorders>
              <w:top w:val="nil"/>
              <w:left w:val="nil"/>
              <w:bottom w:val="nil"/>
              <w:right w:val="nil"/>
            </w:tcBorders>
            <w:shd w:val="clear" w:color="auto" w:fill="auto"/>
            <w:hideMark/>
          </w:tcPr>
          <w:p w14:paraId="4A028E30" w14:textId="16E724D5"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Dysmetrie, Unter-/Überschießen des Ziels &gt; 15cm</w:t>
            </w:r>
          </w:p>
        </w:tc>
        <w:tc>
          <w:tcPr>
            <w:tcW w:w="4111" w:type="dxa"/>
            <w:tcBorders>
              <w:top w:val="nil"/>
              <w:left w:val="nil"/>
              <w:bottom w:val="nil"/>
              <w:right w:val="nil"/>
            </w:tcBorders>
            <w:shd w:val="clear" w:color="auto" w:fill="auto"/>
            <w:hideMark/>
          </w:tcPr>
          <w:p w14:paraId="5F15949D" w14:textId="3C7CBBC6"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Dysmetrie, Unter-/Überschießen des Ziels &gt; 15cm</w:t>
            </w:r>
          </w:p>
        </w:tc>
      </w:tr>
      <w:tr w:rsidR="00F03082" w:rsidRPr="00EA6E88" w14:paraId="25299E14" w14:textId="77777777" w:rsidTr="008F79E7">
        <w:tc>
          <w:tcPr>
            <w:tcW w:w="1560" w:type="dxa"/>
            <w:tcBorders>
              <w:top w:val="nil"/>
              <w:left w:val="nil"/>
              <w:bottom w:val="nil"/>
              <w:right w:val="nil"/>
            </w:tcBorders>
            <w:shd w:val="clear" w:color="auto" w:fill="auto"/>
            <w:hideMark/>
          </w:tcPr>
          <w:p w14:paraId="605EB11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2BBCE7B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Nicht möglich 5 Zeigebewegungen durchzuführen</w:t>
            </w:r>
          </w:p>
        </w:tc>
        <w:tc>
          <w:tcPr>
            <w:tcW w:w="4111" w:type="dxa"/>
            <w:tcBorders>
              <w:top w:val="nil"/>
              <w:left w:val="nil"/>
              <w:bottom w:val="nil"/>
              <w:right w:val="nil"/>
            </w:tcBorders>
            <w:shd w:val="clear" w:color="auto" w:fill="auto"/>
            <w:hideMark/>
          </w:tcPr>
          <w:p w14:paraId="09125D4E" w14:textId="77777777" w:rsidR="00EA6E88" w:rsidRPr="00EA6E88" w:rsidRDefault="00EA6E88" w:rsidP="008F79E7">
            <w:pPr>
              <w:spacing w:after="120" w:line="240" w:lineRule="auto"/>
              <w:rPr>
                <w:rFonts w:ascii="Arial" w:eastAsia="Times New Roman" w:hAnsi="Arial" w:cs="Arial"/>
                <w:color w:val="000000"/>
                <w:sz w:val="16"/>
                <w:szCs w:val="16"/>
                <w:highlight w:val="yellow"/>
                <w:lang w:eastAsia="de-AT"/>
              </w:rPr>
            </w:pPr>
            <w:r w:rsidRPr="00EA6E88">
              <w:rPr>
                <w:rFonts w:ascii="Arial" w:eastAsia="Times New Roman" w:hAnsi="Arial" w:cs="Arial"/>
                <w:color w:val="000000"/>
                <w:sz w:val="16"/>
                <w:szCs w:val="16"/>
                <w:lang w:eastAsia="de-AT"/>
              </w:rPr>
              <w:t xml:space="preserve">4   </w:t>
            </w:r>
            <w:r w:rsidRPr="001C1C86">
              <w:rPr>
                <w:rFonts w:ascii="Arial" w:eastAsia="Times New Roman" w:hAnsi="Arial" w:cs="Arial"/>
                <w:color w:val="000000"/>
                <w:sz w:val="16"/>
                <w:szCs w:val="16"/>
                <w:lang w:eastAsia="de-AT"/>
              </w:rPr>
              <w:t xml:space="preserve"> </w:t>
            </w:r>
            <w:r w:rsidRPr="007A1909">
              <w:rPr>
                <w:rFonts w:ascii="Arial" w:eastAsia="Times New Roman" w:hAnsi="Arial" w:cs="Arial"/>
                <w:color w:val="000000"/>
                <w:sz w:val="16"/>
                <w:szCs w:val="16"/>
                <w:highlight w:val="darkGray"/>
                <w:lang w:eastAsia="de-AT"/>
              </w:rPr>
              <w:t>Durchführen von 5 Zeigebewegungen nicht möglich</w:t>
            </w:r>
          </w:p>
        </w:tc>
        <w:tc>
          <w:tcPr>
            <w:tcW w:w="4111" w:type="dxa"/>
            <w:tcBorders>
              <w:top w:val="nil"/>
              <w:left w:val="nil"/>
              <w:bottom w:val="nil"/>
              <w:right w:val="nil"/>
            </w:tcBorders>
            <w:shd w:val="clear" w:color="auto" w:fill="auto"/>
            <w:hideMark/>
          </w:tcPr>
          <w:p w14:paraId="20923C8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Durchführen von 5 Zeigebewegungen nicht möglich</w:t>
            </w:r>
          </w:p>
        </w:tc>
      </w:tr>
      <w:tr w:rsidR="00F03082" w:rsidRPr="00EA6E88" w14:paraId="1D9808FF" w14:textId="77777777" w:rsidTr="008F79E7">
        <w:tc>
          <w:tcPr>
            <w:tcW w:w="1560" w:type="dxa"/>
            <w:tcBorders>
              <w:top w:val="nil"/>
              <w:left w:val="nil"/>
              <w:bottom w:val="nil"/>
              <w:right w:val="nil"/>
            </w:tcBorders>
            <w:shd w:val="clear" w:color="auto" w:fill="auto"/>
            <w:hideMark/>
          </w:tcPr>
          <w:p w14:paraId="48A2293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1014663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c>
          <w:tcPr>
            <w:tcW w:w="4111" w:type="dxa"/>
            <w:tcBorders>
              <w:top w:val="nil"/>
              <w:left w:val="nil"/>
              <w:bottom w:val="nil"/>
              <w:right w:val="nil"/>
            </w:tcBorders>
            <w:shd w:val="clear" w:color="auto" w:fill="auto"/>
            <w:hideMark/>
          </w:tcPr>
          <w:p w14:paraId="79A33FF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c>
          <w:tcPr>
            <w:tcW w:w="4111" w:type="dxa"/>
            <w:tcBorders>
              <w:top w:val="nil"/>
              <w:left w:val="nil"/>
              <w:bottom w:val="nil"/>
              <w:right w:val="nil"/>
            </w:tcBorders>
            <w:shd w:val="clear" w:color="auto" w:fill="auto"/>
            <w:hideMark/>
          </w:tcPr>
          <w:p w14:paraId="06DB13E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r>
      <w:tr w:rsidR="00F03082" w:rsidRPr="00EA6E88" w14:paraId="0FC96A52" w14:textId="77777777" w:rsidTr="008F79E7">
        <w:tc>
          <w:tcPr>
            <w:tcW w:w="1560" w:type="dxa"/>
            <w:tcBorders>
              <w:top w:val="nil"/>
              <w:left w:val="nil"/>
              <w:bottom w:val="nil"/>
              <w:right w:val="nil"/>
            </w:tcBorders>
            <w:shd w:val="clear" w:color="auto" w:fill="auto"/>
            <w:hideMark/>
          </w:tcPr>
          <w:p w14:paraId="6C9DE45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004CF4C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Durchschnitt beider Seiten (R+</w:t>
            </w:r>
            <w:proofErr w:type="gramStart"/>
            <w:r w:rsidRPr="00EA6E88">
              <w:rPr>
                <w:rFonts w:ascii="Arial" w:eastAsia="Times New Roman" w:hAnsi="Arial" w:cs="Arial"/>
                <w:color w:val="000000"/>
                <w:sz w:val="16"/>
                <w:szCs w:val="16"/>
                <w:lang w:eastAsia="de-AT"/>
              </w:rPr>
              <w:t>L)/</w:t>
            </w:r>
            <w:proofErr w:type="gramEnd"/>
            <w:r w:rsidRPr="00EA6E88">
              <w:rPr>
                <w:rFonts w:ascii="Arial" w:eastAsia="Times New Roman" w:hAnsi="Arial" w:cs="Arial"/>
                <w:color w:val="000000"/>
                <w:sz w:val="16"/>
                <w:szCs w:val="16"/>
                <w:lang w:eastAsia="de-AT"/>
              </w:rPr>
              <w:t>2</w:t>
            </w:r>
          </w:p>
        </w:tc>
        <w:tc>
          <w:tcPr>
            <w:tcW w:w="4111" w:type="dxa"/>
            <w:tcBorders>
              <w:top w:val="nil"/>
              <w:left w:val="nil"/>
              <w:bottom w:val="nil"/>
              <w:right w:val="nil"/>
            </w:tcBorders>
            <w:shd w:val="clear" w:color="auto" w:fill="auto"/>
            <w:hideMark/>
          </w:tcPr>
          <w:p w14:paraId="2357722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7A1909">
              <w:rPr>
                <w:rFonts w:ascii="Arial" w:eastAsia="Times New Roman" w:hAnsi="Arial" w:cs="Arial"/>
                <w:color w:val="000000"/>
                <w:sz w:val="16"/>
                <w:szCs w:val="16"/>
                <w:highlight w:val="darkGray"/>
                <w:shd w:val="clear" w:color="auto" w:fill="FFFF00"/>
                <w:lang w:eastAsia="de-AT"/>
              </w:rPr>
              <w:t>Punkte Durchschnitt</w:t>
            </w:r>
            <w:r w:rsidRPr="00EA6E88">
              <w:rPr>
                <w:rFonts w:ascii="Arial" w:eastAsia="Times New Roman" w:hAnsi="Arial" w:cs="Arial"/>
                <w:color w:val="000000"/>
                <w:sz w:val="16"/>
                <w:szCs w:val="16"/>
                <w:lang w:eastAsia="de-AT"/>
              </w:rPr>
              <w:t xml:space="preserve"> beider Seiten</w:t>
            </w:r>
          </w:p>
        </w:tc>
        <w:tc>
          <w:tcPr>
            <w:tcW w:w="4111" w:type="dxa"/>
            <w:tcBorders>
              <w:top w:val="nil"/>
              <w:left w:val="nil"/>
              <w:bottom w:val="nil"/>
              <w:right w:val="nil"/>
            </w:tcBorders>
            <w:shd w:val="clear" w:color="auto" w:fill="auto"/>
            <w:hideMark/>
          </w:tcPr>
          <w:p w14:paraId="6CC2FF4F" w14:textId="345BA6DD"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Punkte </w:t>
            </w:r>
            <w:r w:rsidR="000222C0" w:rsidRPr="007A1909">
              <w:rPr>
                <w:rFonts w:ascii="Arial" w:eastAsia="Times New Roman" w:hAnsi="Arial" w:cs="Arial"/>
                <w:color w:val="000000"/>
                <w:sz w:val="16"/>
                <w:szCs w:val="16"/>
                <w:highlight w:val="darkGray"/>
                <w:lang w:eastAsia="de-AT"/>
              </w:rPr>
              <w:t>Mittelwert</w:t>
            </w:r>
            <w:r w:rsidR="000222C0" w:rsidRPr="00EA6E88">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beider Seiten</w:t>
            </w:r>
          </w:p>
        </w:tc>
      </w:tr>
      <w:tr w:rsidR="00F03082" w:rsidRPr="00EA6E88" w14:paraId="25F3EEB1" w14:textId="77777777" w:rsidTr="008F79E7">
        <w:tc>
          <w:tcPr>
            <w:tcW w:w="1560" w:type="dxa"/>
            <w:tcBorders>
              <w:top w:val="nil"/>
              <w:left w:val="nil"/>
              <w:bottom w:val="single" w:sz="4" w:space="0" w:color="auto"/>
              <w:right w:val="nil"/>
            </w:tcBorders>
            <w:shd w:val="clear" w:color="auto" w:fill="auto"/>
            <w:hideMark/>
          </w:tcPr>
          <w:p w14:paraId="3D007F91" w14:textId="09B9F2A3" w:rsidR="007A4EEB" w:rsidRPr="00EA6E88" w:rsidRDefault="007A4EEB"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single" w:sz="4" w:space="0" w:color="auto"/>
              <w:right w:val="nil"/>
            </w:tcBorders>
            <w:shd w:val="clear" w:color="auto" w:fill="auto"/>
            <w:hideMark/>
          </w:tcPr>
          <w:p w14:paraId="572AA4DB" w14:textId="4E07BB4E" w:rsidR="0067092F" w:rsidRPr="00EA6E88" w:rsidRDefault="0067092F" w:rsidP="008F79E7">
            <w:pPr>
              <w:spacing w:after="120" w:line="240" w:lineRule="auto"/>
              <w:rPr>
                <w:rFonts w:ascii="Times New Roman" w:eastAsia="Times New Roman" w:hAnsi="Times New Roman" w:cs="Times New Roman"/>
                <w:sz w:val="16"/>
                <w:szCs w:val="16"/>
                <w:lang w:eastAsia="de-AT"/>
              </w:rPr>
            </w:pPr>
          </w:p>
        </w:tc>
        <w:tc>
          <w:tcPr>
            <w:tcW w:w="4111" w:type="dxa"/>
            <w:tcBorders>
              <w:top w:val="nil"/>
              <w:left w:val="nil"/>
              <w:bottom w:val="single" w:sz="4" w:space="0" w:color="auto"/>
              <w:right w:val="nil"/>
            </w:tcBorders>
            <w:shd w:val="clear" w:color="auto" w:fill="auto"/>
            <w:hideMark/>
          </w:tcPr>
          <w:p w14:paraId="1A0354D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7A1909">
              <w:rPr>
                <w:rFonts w:ascii="Arial" w:eastAsia="Times New Roman" w:hAnsi="Arial" w:cs="Arial"/>
                <w:color w:val="000000"/>
                <w:sz w:val="16"/>
                <w:szCs w:val="16"/>
                <w:highlight w:val="darkGray"/>
                <w:lang w:eastAsia="de-AT"/>
              </w:rPr>
              <w:t>(R+</w:t>
            </w:r>
            <w:proofErr w:type="gramStart"/>
            <w:r w:rsidRPr="007A1909">
              <w:rPr>
                <w:rFonts w:ascii="Arial" w:eastAsia="Times New Roman" w:hAnsi="Arial" w:cs="Arial"/>
                <w:color w:val="000000"/>
                <w:sz w:val="16"/>
                <w:szCs w:val="16"/>
                <w:highlight w:val="darkGray"/>
                <w:lang w:eastAsia="de-AT"/>
              </w:rPr>
              <w:t>L)/</w:t>
            </w:r>
            <w:proofErr w:type="gramEnd"/>
            <w:r w:rsidRPr="007A1909">
              <w:rPr>
                <w:rFonts w:ascii="Arial" w:eastAsia="Times New Roman" w:hAnsi="Arial" w:cs="Arial"/>
                <w:color w:val="000000"/>
                <w:sz w:val="16"/>
                <w:szCs w:val="16"/>
                <w:highlight w:val="darkGray"/>
                <w:lang w:eastAsia="de-AT"/>
              </w:rPr>
              <w:t>2</w:t>
            </w:r>
          </w:p>
        </w:tc>
        <w:tc>
          <w:tcPr>
            <w:tcW w:w="4111" w:type="dxa"/>
            <w:tcBorders>
              <w:top w:val="nil"/>
              <w:left w:val="nil"/>
              <w:bottom w:val="single" w:sz="4" w:space="0" w:color="auto"/>
              <w:right w:val="nil"/>
            </w:tcBorders>
            <w:shd w:val="clear" w:color="auto" w:fill="auto"/>
            <w:hideMark/>
          </w:tcPr>
          <w:p w14:paraId="0CDA18B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(R+</w:t>
            </w:r>
            <w:proofErr w:type="gramStart"/>
            <w:r w:rsidRPr="00EA6E88">
              <w:rPr>
                <w:rFonts w:ascii="Arial" w:eastAsia="Times New Roman" w:hAnsi="Arial" w:cs="Arial"/>
                <w:color w:val="000000"/>
                <w:sz w:val="16"/>
                <w:szCs w:val="16"/>
                <w:lang w:eastAsia="de-AT"/>
              </w:rPr>
              <w:t>L)/</w:t>
            </w:r>
            <w:proofErr w:type="gramEnd"/>
            <w:r w:rsidRPr="00EA6E88">
              <w:rPr>
                <w:rFonts w:ascii="Arial" w:eastAsia="Times New Roman" w:hAnsi="Arial" w:cs="Arial"/>
                <w:color w:val="000000"/>
                <w:sz w:val="16"/>
                <w:szCs w:val="16"/>
                <w:lang w:eastAsia="de-AT"/>
              </w:rPr>
              <w:t>2</w:t>
            </w:r>
          </w:p>
        </w:tc>
      </w:tr>
      <w:tr w:rsidR="00F03082" w:rsidRPr="00EA6E88" w14:paraId="6ED8CC52" w14:textId="77777777" w:rsidTr="008F79E7">
        <w:tc>
          <w:tcPr>
            <w:tcW w:w="1560" w:type="dxa"/>
            <w:tcBorders>
              <w:top w:val="single" w:sz="4" w:space="0" w:color="auto"/>
              <w:left w:val="nil"/>
              <w:bottom w:val="nil"/>
              <w:right w:val="nil"/>
            </w:tcBorders>
            <w:shd w:val="clear" w:color="auto" w:fill="auto"/>
            <w:hideMark/>
          </w:tcPr>
          <w:p w14:paraId="23D26DC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Item 6</w:t>
            </w:r>
          </w:p>
        </w:tc>
        <w:tc>
          <w:tcPr>
            <w:tcW w:w="4252" w:type="dxa"/>
            <w:tcBorders>
              <w:top w:val="single" w:sz="4" w:space="0" w:color="auto"/>
              <w:left w:val="nil"/>
              <w:bottom w:val="nil"/>
              <w:right w:val="nil"/>
            </w:tcBorders>
            <w:shd w:val="clear" w:color="auto" w:fill="auto"/>
            <w:hideMark/>
          </w:tcPr>
          <w:p w14:paraId="5AC9497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6) Finger-Nase Test</w:t>
            </w:r>
          </w:p>
        </w:tc>
        <w:tc>
          <w:tcPr>
            <w:tcW w:w="4111" w:type="dxa"/>
            <w:tcBorders>
              <w:top w:val="single" w:sz="4" w:space="0" w:color="auto"/>
              <w:left w:val="nil"/>
              <w:bottom w:val="nil"/>
              <w:right w:val="nil"/>
            </w:tcBorders>
            <w:shd w:val="clear" w:color="auto" w:fill="auto"/>
            <w:hideMark/>
          </w:tcPr>
          <w:p w14:paraId="77138D6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6) Finger-Nase </w:t>
            </w:r>
            <w:r w:rsidRPr="007A1909">
              <w:rPr>
                <w:rFonts w:ascii="Arial" w:eastAsia="Times New Roman" w:hAnsi="Arial" w:cs="Arial"/>
                <w:color w:val="000000"/>
                <w:sz w:val="16"/>
                <w:szCs w:val="16"/>
                <w:highlight w:val="darkGray"/>
                <w:lang w:eastAsia="de-AT"/>
              </w:rPr>
              <w:t>Versuch</w:t>
            </w:r>
          </w:p>
        </w:tc>
        <w:tc>
          <w:tcPr>
            <w:tcW w:w="4111" w:type="dxa"/>
            <w:tcBorders>
              <w:top w:val="single" w:sz="4" w:space="0" w:color="auto"/>
              <w:left w:val="nil"/>
              <w:bottom w:val="nil"/>
              <w:right w:val="nil"/>
            </w:tcBorders>
            <w:shd w:val="clear" w:color="auto" w:fill="auto"/>
            <w:hideMark/>
          </w:tcPr>
          <w:p w14:paraId="442587D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6) </w:t>
            </w:r>
            <w:r w:rsidRPr="007A1909">
              <w:rPr>
                <w:rFonts w:ascii="Arial" w:eastAsia="Times New Roman" w:hAnsi="Arial" w:cs="Arial"/>
                <w:color w:val="000000"/>
                <w:sz w:val="16"/>
                <w:szCs w:val="16"/>
                <w:highlight w:val="darkGray"/>
                <w:lang w:eastAsia="de-AT"/>
              </w:rPr>
              <w:t>modifizierter</w:t>
            </w:r>
            <w:r w:rsidRPr="00EA6E88">
              <w:rPr>
                <w:rFonts w:ascii="Arial" w:eastAsia="Times New Roman" w:hAnsi="Arial" w:cs="Arial"/>
                <w:color w:val="000000"/>
                <w:sz w:val="16"/>
                <w:szCs w:val="16"/>
                <w:lang w:eastAsia="de-AT"/>
              </w:rPr>
              <w:t xml:space="preserve"> Finger-Nase Versuch</w:t>
            </w:r>
          </w:p>
        </w:tc>
      </w:tr>
      <w:tr w:rsidR="00F03082" w:rsidRPr="00EA6E88" w14:paraId="44E6A1EF" w14:textId="77777777" w:rsidTr="008F79E7">
        <w:tc>
          <w:tcPr>
            <w:tcW w:w="1560" w:type="dxa"/>
            <w:tcBorders>
              <w:top w:val="nil"/>
              <w:left w:val="nil"/>
              <w:bottom w:val="nil"/>
              <w:right w:val="nil"/>
            </w:tcBorders>
            <w:shd w:val="clear" w:color="auto" w:fill="auto"/>
            <w:hideMark/>
          </w:tcPr>
          <w:p w14:paraId="0E234CB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Anleitung</w:t>
            </w:r>
          </w:p>
        </w:tc>
        <w:tc>
          <w:tcPr>
            <w:tcW w:w="4252" w:type="dxa"/>
            <w:tcBorders>
              <w:top w:val="nil"/>
              <w:left w:val="nil"/>
              <w:bottom w:val="nil"/>
              <w:right w:val="nil"/>
            </w:tcBorders>
            <w:shd w:val="clear" w:color="auto" w:fill="auto"/>
            <w:hideMark/>
          </w:tcPr>
          <w:p w14:paraId="7B43DEA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Für jede Seite separat bewerten</w:t>
            </w:r>
            <w:r w:rsidRPr="00EA6E88">
              <w:rPr>
                <w:rFonts w:ascii="Arial" w:eastAsia="Times New Roman" w:hAnsi="Arial" w:cs="Arial"/>
                <w:color w:val="000000"/>
                <w:sz w:val="16"/>
                <w:szCs w:val="16"/>
                <w:lang w:eastAsia="de-AT"/>
              </w:rPr>
              <w:br/>
              <w:t xml:space="preserve">Die Person sitzt bequem. Bei Bedarf können Füße oder Rumpf unterstützt werden. Die Person wird gebeten, mehrmals den Zeigefinger von der eigenen Nase zum Finger des Untersuchenden zu bewegen. Dieser Finger befindet sich in </w:t>
            </w:r>
            <w:proofErr w:type="spellStart"/>
            <w:r w:rsidRPr="00EA6E88">
              <w:rPr>
                <w:rFonts w:ascii="Arial" w:eastAsia="Times New Roman" w:hAnsi="Arial" w:cs="Arial"/>
                <w:color w:val="000000"/>
                <w:sz w:val="16"/>
                <w:szCs w:val="16"/>
                <w:lang w:eastAsia="de-AT"/>
              </w:rPr>
              <w:t>cirka</w:t>
            </w:r>
            <w:proofErr w:type="spellEnd"/>
            <w:r w:rsidRPr="00EA6E88">
              <w:rPr>
                <w:rFonts w:ascii="Arial" w:eastAsia="Times New Roman" w:hAnsi="Arial" w:cs="Arial"/>
                <w:color w:val="000000"/>
                <w:sz w:val="16"/>
                <w:szCs w:val="16"/>
                <w:lang w:eastAsia="de-AT"/>
              </w:rPr>
              <w:t xml:space="preserve"> 90% der Reichweite der Person. Die Bewegungen werden in moderater Geschwindigkeit durchgeführt. Die durchschnittliche Ausführung der Bewegungen wird entsprechend des kinetischen Tremors beurteilt.</w:t>
            </w:r>
          </w:p>
        </w:tc>
        <w:tc>
          <w:tcPr>
            <w:tcW w:w="4111" w:type="dxa"/>
            <w:tcBorders>
              <w:top w:val="nil"/>
              <w:left w:val="nil"/>
              <w:bottom w:val="nil"/>
              <w:right w:val="nil"/>
            </w:tcBorders>
            <w:shd w:val="clear" w:color="auto" w:fill="auto"/>
            <w:hideMark/>
          </w:tcPr>
          <w:p w14:paraId="75C281E3" w14:textId="5EE8E2CF"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Für jede Seite </w:t>
            </w:r>
            <w:r w:rsidRPr="007A1909">
              <w:rPr>
                <w:rFonts w:ascii="Arial" w:eastAsia="Times New Roman" w:hAnsi="Arial" w:cs="Arial"/>
                <w:color w:val="000000"/>
                <w:sz w:val="16"/>
                <w:szCs w:val="16"/>
                <w:highlight w:val="darkGray"/>
                <w:lang w:eastAsia="de-AT"/>
              </w:rPr>
              <w:t>einzeln werten</w:t>
            </w:r>
            <w:r w:rsidRPr="00EA6E88">
              <w:rPr>
                <w:rFonts w:ascii="Arial" w:eastAsia="Times New Roman" w:hAnsi="Arial" w:cs="Arial"/>
                <w:color w:val="000000"/>
                <w:sz w:val="16"/>
                <w:szCs w:val="16"/>
                <w:lang w:eastAsia="de-AT"/>
              </w:rPr>
              <w:br/>
              <w:t xml:space="preserve">Die Person sitzt bequem. Bei Bedarf können Füße oder Rumpf unterstützt werden. </w:t>
            </w:r>
            <w:r w:rsidRPr="007A1909">
              <w:rPr>
                <w:rFonts w:ascii="Arial" w:eastAsia="Times New Roman" w:hAnsi="Arial" w:cs="Arial"/>
                <w:color w:val="000000"/>
                <w:sz w:val="16"/>
                <w:szCs w:val="16"/>
                <w:highlight w:val="darkGray"/>
                <w:lang w:eastAsia="de-AT"/>
              </w:rPr>
              <w:t>Der/die Untersuchende hält seinen Finger in circa 90% Reichweite vor der Person.</w:t>
            </w:r>
            <w:r w:rsidRPr="00EA6E88">
              <w:rPr>
                <w:rFonts w:ascii="Arial" w:eastAsia="Times New Roman" w:hAnsi="Arial" w:cs="Arial"/>
                <w:color w:val="000000"/>
                <w:sz w:val="16"/>
                <w:szCs w:val="16"/>
                <w:lang w:eastAsia="de-AT"/>
              </w:rPr>
              <w:t xml:space="preserve"> Die Person wird gebeten, mehrmals den Zeigefinger von der eigenen Nase zum Finger der/des Untersuchenden zu bewegen. Die Bewegungen werden in moderater Geschwindigkeit durchgeführt. Die durchschnittliche Ausführung der Bewegungen wird </w:t>
            </w:r>
            <w:r w:rsidRPr="007A1909">
              <w:rPr>
                <w:rFonts w:ascii="Arial" w:eastAsia="Times New Roman" w:hAnsi="Arial" w:cs="Arial"/>
                <w:color w:val="000000"/>
                <w:sz w:val="16"/>
                <w:szCs w:val="16"/>
                <w:lang w:eastAsia="de-AT"/>
              </w:rPr>
              <w:t xml:space="preserve">entsprechend </w:t>
            </w:r>
            <w:r w:rsidRPr="007A1909">
              <w:rPr>
                <w:rFonts w:ascii="Arial" w:eastAsia="Times New Roman" w:hAnsi="Arial" w:cs="Arial"/>
                <w:color w:val="000000"/>
                <w:sz w:val="16"/>
                <w:szCs w:val="16"/>
                <w:highlight w:val="darkGray"/>
                <w:lang w:eastAsia="de-AT"/>
              </w:rPr>
              <w:t>der Ausprägung</w:t>
            </w:r>
            <w:r w:rsidRPr="0085515B">
              <w:rPr>
                <w:rFonts w:ascii="Arial" w:eastAsia="Times New Roman" w:hAnsi="Arial" w:cs="Arial"/>
                <w:color w:val="000000"/>
                <w:sz w:val="16"/>
                <w:szCs w:val="16"/>
                <w:lang w:eastAsia="de-AT"/>
              </w:rPr>
              <w:t xml:space="preserve"> des kinetischen Tremors </w:t>
            </w:r>
            <w:r w:rsidRPr="007A1909">
              <w:rPr>
                <w:rFonts w:ascii="Arial" w:eastAsia="Times New Roman" w:hAnsi="Arial" w:cs="Arial"/>
                <w:color w:val="000000"/>
                <w:sz w:val="16"/>
                <w:szCs w:val="16"/>
                <w:highlight w:val="darkGray"/>
                <w:lang w:eastAsia="de-AT"/>
              </w:rPr>
              <w:t>bewertet</w:t>
            </w:r>
            <w:r w:rsidRPr="0085515B">
              <w:rPr>
                <w:rFonts w:ascii="Arial" w:eastAsia="Times New Roman" w:hAnsi="Arial" w:cs="Arial"/>
                <w:color w:val="000000"/>
                <w:sz w:val="16"/>
                <w:szCs w:val="16"/>
                <w:lang w:eastAsia="de-AT"/>
              </w:rPr>
              <w:t>.</w:t>
            </w:r>
          </w:p>
        </w:tc>
        <w:tc>
          <w:tcPr>
            <w:tcW w:w="4111" w:type="dxa"/>
            <w:tcBorders>
              <w:top w:val="nil"/>
              <w:left w:val="nil"/>
              <w:bottom w:val="nil"/>
              <w:right w:val="nil"/>
            </w:tcBorders>
            <w:shd w:val="clear" w:color="auto" w:fill="auto"/>
            <w:hideMark/>
          </w:tcPr>
          <w:p w14:paraId="41FDE929" w14:textId="27521A02"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Für jede Seite einzeln werten</w:t>
            </w:r>
            <w:r w:rsidRPr="00EA6E88">
              <w:rPr>
                <w:rFonts w:ascii="Arial" w:eastAsia="Times New Roman" w:hAnsi="Arial" w:cs="Arial"/>
                <w:color w:val="000000"/>
                <w:sz w:val="16"/>
                <w:szCs w:val="16"/>
                <w:lang w:eastAsia="de-AT"/>
              </w:rPr>
              <w:br/>
              <w:t xml:space="preserve">Die Person sitzt bequem, </w:t>
            </w:r>
            <w:r w:rsidRPr="007A1909">
              <w:rPr>
                <w:rFonts w:ascii="Arial" w:eastAsia="Times New Roman" w:hAnsi="Arial" w:cs="Arial"/>
                <w:color w:val="000000"/>
                <w:sz w:val="16"/>
                <w:szCs w:val="16"/>
                <w:highlight w:val="darkGray"/>
                <w:lang w:eastAsia="de-AT"/>
              </w:rPr>
              <w:t>eventuell</w:t>
            </w:r>
            <w:r w:rsidRPr="00EA6E88">
              <w:rPr>
                <w:rFonts w:ascii="Arial" w:eastAsia="Times New Roman" w:hAnsi="Arial" w:cs="Arial"/>
                <w:color w:val="000000"/>
                <w:sz w:val="16"/>
                <w:szCs w:val="16"/>
                <w:lang w:eastAsia="de-AT"/>
              </w:rPr>
              <w:t xml:space="preserve"> Füße </w:t>
            </w:r>
            <w:r w:rsidRPr="007A1909">
              <w:rPr>
                <w:rFonts w:ascii="Arial" w:eastAsia="Times New Roman" w:hAnsi="Arial" w:cs="Arial"/>
                <w:color w:val="000000"/>
                <w:sz w:val="16"/>
                <w:szCs w:val="16"/>
                <w:highlight w:val="darkGray"/>
                <w:lang w:eastAsia="de-AT"/>
              </w:rPr>
              <w:t>und</w:t>
            </w:r>
            <w:r w:rsidRPr="00EA6E88">
              <w:rPr>
                <w:rFonts w:ascii="Arial" w:eastAsia="Times New Roman" w:hAnsi="Arial" w:cs="Arial"/>
                <w:color w:val="000000"/>
                <w:sz w:val="16"/>
                <w:szCs w:val="16"/>
                <w:lang w:eastAsia="de-AT"/>
              </w:rPr>
              <w:t xml:space="preserve"> Rumpf unterstützen. </w:t>
            </w:r>
            <w:r w:rsidRPr="007A1909">
              <w:rPr>
                <w:rFonts w:ascii="Arial" w:eastAsia="Times New Roman" w:hAnsi="Arial" w:cs="Arial"/>
                <w:color w:val="000000"/>
                <w:sz w:val="16"/>
                <w:szCs w:val="16"/>
                <w:highlight w:val="darkGray"/>
                <w:lang w:eastAsia="de-AT"/>
              </w:rPr>
              <w:t>Die/der</w:t>
            </w:r>
            <w:r w:rsidRPr="00EA6E88">
              <w:rPr>
                <w:rFonts w:ascii="Arial" w:eastAsia="Times New Roman" w:hAnsi="Arial" w:cs="Arial"/>
                <w:color w:val="000000"/>
                <w:sz w:val="16"/>
                <w:szCs w:val="16"/>
                <w:lang w:eastAsia="de-AT"/>
              </w:rPr>
              <w:t xml:space="preserve"> Untersuchende hält seinen Finger in </w:t>
            </w:r>
            <w:r w:rsidRPr="007A1909">
              <w:rPr>
                <w:rFonts w:ascii="Arial" w:eastAsia="Times New Roman" w:hAnsi="Arial" w:cs="Arial"/>
                <w:color w:val="000000"/>
                <w:sz w:val="16"/>
                <w:szCs w:val="16"/>
                <w:highlight w:val="darkGray"/>
                <w:lang w:eastAsia="de-AT"/>
              </w:rPr>
              <w:t>ca.</w:t>
            </w:r>
            <w:r w:rsidRPr="00EA6E88">
              <w:rPr>
                <w:rFonts w:ascii="Arial" w:eastAsia="Times New Roman" w:hAnsi="Arial" w:cs="Arial"/>
                <w:color w:val="000000"/>
                <w:sz w:val="16"/>
                <w:szCs w:val="16"/>
                <w:lang w:eastAsia="de-AT"/>
              </w:rPr>
              <w:t xml:space="preserve"> 90% Reichweite vor der Person. Die Person wird gebeten, mehrmals den Zeigefinger von der eigenen Nase zum Finger der/des Untersuchenden zu bewegen. Die Bewegungen werden in moderater Geschwindigkeit durchgeführt. Die durchschnittliche Ausführung der Bewegungen wird entsprechend der Ausprägung des kinetischen Tremors bewertet.</w:t>
            </w:r>
          </w:p>
        </w:tc>
      </w:tr>
      <w:tr w:rsidR="00F03082" w:rsidRPr="00EA6E88" w14:paraId="4351544C" w14:textId="77777777" w:rsidTr="008F79E7">
        <w:tc>
          <w:tcPr>
            <w:tcW w:w="1560" w:type="dxa"/>
            <w:tcBorders>
              <w:top w:val="nil"/>
              <w:left w:val="nil"/>
              <w:bottom w:val="nil"/>
              <w:right w:val="nil"/>
            </w:tcBorders>
            <w:shd w:val="clear" w:color="auto" w:fill="auto"/>
            <w:hideMark/>
          </w:tcPr>
          <w:p w14:paraId="5EDF381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Bewertungsstufen</w:t>
            </w:r>
          </w:p>
        </w:tc>
        <w:tc>
          <w:tcPr>
            <w:tcW w:w="4252" w:type="dxa"/>
            <w:tcBorders>
              <w:top w:val="nil"/>
              <w:left w:val="nil"/>
              <w:bottom w:val="nil"/>
              <w:right w:val="nil"/>
            </w:tcBorders>
            <w:shd w:val="clear" w:color="auto" w:fill="auto"/>
            <w:hideMark/>
          </w:tcPr>
          <w:p w14:paraId="3476FA1C" w14:textId="26E095DF"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w:t>
            </w:r>
            <w:r w:rsidR="00EF0B4E">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 xml:space="preserve"> </w:t>
            </w:r>
            <w:r w:rsidR="00EF0B4E">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Kein Tremor</w:t>
            </w:r>
          </w:p>
        </w:tc>
        <w:tc>
          <w:tcPr>
            <w:tcW w:w="4111" w:type="dxa"/>
            <w:tcBorders>
              <w:top w:val="nil"/>
              <w:left w:val="nil"/>
              <w:bottom w:val="nil"/>
              <w:right w:val="nil"/>
            </w:tcBorders>
            <w:shd w:val="clear" w:color="auto" w:fill="auto"/>
            <w:hideMark/>
          </w:tcPr>
          <w:p w14:paraId="5365C96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Kein Tremor</w:t>
            </w:r>
          </w:p>
        </w:tc>
        <w:tc>
          <w:tcPr>
            <w:tcW w:w="4111" w:type="dxa"/>
            <w:tcBorders>
              <w:top w:val="nil"/>
              <w:left w:val="nil"/>
              <w:bottom w:val="nil"/>
              <w:right w:val="nil"/>
            </w:tcBorders>
            <w:shd w:val="clear" w:color="auto" w:fill="auto"/>
            <w:hideMark/>
          </w:tcPr>
          <w:p w14:paraId="02EC6E5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Kein Tremor</w:t>
            </w:r>
          </w:p>
        </w:tc>
      </w:tr>
      <w:tr w:rsidR="00F03082" w:rsidRPr="00EA6E88" w14:paraId="6FFBBD0C" w14:textId="77777777" w:rsidTr="008F79E7">
        <w:tc>
          <w:tcPr>
            <w:tcW w:w="1560" w:type="dxa"/>
            <w:tcBorders>
              <w:top w:val="nil"/>
              <w:left w:val="nil"/>
              <w:bottom w:val="nil"/>
              <w:right w:val="nil"/>
            </w:tcBorders>
            <w:shd w:val="clear" w:color="auto" w:fill="auto"/>
            <w:hideMark/>
          </w:tcPr>
          <w:p w14:paraId="221BC1E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1DEA80A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Tremor mit einer Amplitude von &lt; 2 cm</w:t>
            </w:r>
          </w:p>
        </w:tc>
        <w:tc>
          <w:tcPr>
            <w:tcW w:w="4111" w:type="dxa"/>
            <w:tcBorders>
              <w:top w:val="nil"/>
              <w:left w:val="nil"/>
              <w:bottom w:val="nil"/>
              <w:right w:val="nil"/>
            </w:tcBorders>
            <w:shd w:val="clear" w:color="auto" w:fill="auto"/>
            <w:hideMark/>
          </w:tcPr>
          <w:p w14:paraId="48574AC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Tremor mit einer Amplitude von &lt; 2cm</w:t>
            </w:r>
          </w:p>
        </w:tc>
        <w:tc>
          <w:tcPr>
            <w:tcW w:w="4111" w:type="dxa"/>
            <w:tcBorders>
              <w:top w:val="nil"/>
              <w:left w:val="nil"/>
              <w:bottom w:val="nil"/>
              <w:right w:val="nil"/>
            </w:tcBorders>
            <w:shd w:val="clear" w:color="auto" w:fill="auto"/>
            <w:hideMark/>
          </w:tcPr>
          <w:p w14:paraId="57DDB87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    Tremor mit einer Amplitude von &lt; 2cm</w:t>
            </w:r>
          </w:p>
        </w:tc>
      </w:tr>
      <w:tr w:rsidR="00F03082" w:rsidRPr="00EA6E88" w14:paraId="6393C0D1" w14:textId="77777777" w:rsidTr="008F79E7">
        <w:tc>
          <w:tcPr>
            <w:tcW w:w="1560" w:type="dxa"/>
            <w:tcBorders>
              <w:top w:val="nil"/>
              <w:left w:val="nil"/>
              <w:bottom w:val="nil"/>
              <w:right w:val="nil"/>
            </w:tcBorders>
            <w:shd w:val="clear" w:color="auto" w:fill="auto"/>
            <w:hideMark/>
          </w:tcPr>
          <w:p w14:paraId="2790583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679419C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Tremor mit einer Amplitude von &lt; 5 cm</w:t>
            </w:r>
          </w:p>
        </w:tc>
        <w:tc>
          <w:tcPr>
            <w:tcW w:w="4111" w:type="dxa"/>
            <w:tcBorders>
              <w:top w:val="nil"/>
              <w:left w:val="nil"/>
              <w:bottom w:val="nil"/>
              <w:right w:val="nil"/>
            </w:tcBorders>
            <w:shd w:val="clear" w:color="auto" w:fill="auto"/>
            <w:hideMark/>
          </w:tcPr>
          <w:p w14:paraId="37ACE5A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Tremor mit einer Amplitude von &lt; 5cm</w:t>
            </w:r>
          </w:p>
        </w:tc>
        <w:tc>
          <w:tcPr>
            <w:tcW w:w="4111" w:type="dxa"/>
            <w:tcBorders>
              <w:top w:val="nil"/>
              <w:left w:val="nil"/>
              <w:bottom w:val="nil"/>
              <w:right w:val="nil"/>
            </w:tcBorders>
            <w:shd w:val="clear" w:color="auto" w:fill="auto"/>
            <w:hideMark/>
          </w:tcPr>
          <w:p w14:paraId="7EF3A1D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2    Tremor mit einer Amplitude von &lt; 5cm</w:t>
            </w:r>
          </w:p>
        </w:tc>
      </w:tr>
      <w:tr w:rsidR="00F03082" w:rsidRPr="00EA6E88" w14:paraId="3E71076D" w14:textId="77777777" w:rsidTr="008F79E7">
        <w:tc>
          <w:tcPr>
            <w:tcW w:w="1560" w:type="dxa"/>
            <w:tcBorders>
              <w:top w:val="nil"/>
              <w:left w:val="nil"/>
              <w:bottom w:val="nil"/>
              <w:right w:val="nil"/>
            </w:tcBorders>
            <w:shd w:val="clear" w:color="auto" w:fill="auto"/>
            <w:hideMark/>
          </w:tcPr>
          <w:p w14:paraId="3658EF5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0CE389A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Tremor mit einer Amplitude von &gt; 5 cm</w:t>
            </w:r>
          </w:p>
        </w:tc>
        <w:tc>
          <w:tcPr>
            <w:tcW w:w="4111" w:type="dxa"/>
            <w:tcBorders>
              <w:top w:val="nil"/>
              <w:left w:val="nil"/>
              <w:bottom w:val="nil"/>
              <w:right w:val="nil"/>
            </w:tcBorders>
            <w:shd w:val="clear" w:color="auto" w:fill="auto"/>
            <w:hideMark/>
          </w:tcPr>
          <w:p w14:paraId="1025388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Tremor mit einer Amplitude </w:t>
            </w:r>
            <w:proofErr w:type="gramStart"/>
            <w:r w:rsidRPr="00EA6E88">
              <w:rPr>
                <w:rFonts w:ascii="Arial" w:eastAsia="Times New Roman" w:hAnsi="Arial" w:cs="Arial"/>
                <w:color w:val="000000"/>
                <w:sz w:val="16"/>
                <w:szCs w:val="16"/>
                <w:lang w:eastAsia="de-AT"/>
              </w:rPr>
              <w:t>von  &gt;</w:t>
            </w:r>
            <w:proofErr w:type="gramEnd"/>
            <w:r w:rsidRPr="00EA6E88">
              <w:rPr>
                <w:rFonts w:ascii="Arial" w:eastAsia="Times New Roman" w:hAnsi="Arial" w:cs="Arial"/>
                <w:color w:val="000000"/>
                <w:sz w:val="16"/>
                <w:szCs w:val="16"/>
                <w:lang w:eastAsia="de-AT"/>
              </w:rPr>
              <w:t xml:space="preserve"> 5cm</w:t>
            </w:r>
          </w:p>
        </w:tc>
        <w:tc>
          <w:tcPr>
            <w:tcW w:w="4111" w:type="dxa"/>
            <w:tcBorders>
              <w:top w:val="nil"/>
              <w:left w:val="nil"/>
              <w:bottom w:val="nil"/>
              <w:right w:val="nil"/>
            </w:tcBorders>
            <w:shd w:val="clear" w:color="auto" w:fill="auto"/>
            <w:hideMark/>
          </w:tcPr>
          <w:p w14:paraId="7EF6002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Tremor mit einer Amplitude </w:t>
            </w:r>
            <w:proofErr w:type="gramStart"/>
            <w:r w:rsidRPr="00EA6E88">
              <w:rPr>
                <w:rFonts w:ascii="Arial" w:eastAsia="Times New Roman" w:hAnsi="Arial" w:cs="Arial"/>
                <w:color w:val="000000"/>
                <w:sz w:val="16"/>
                <w:szCs w:val="16"/>
                <w:lang w:eastAsia="de-AT"/>
              </w:rPr>
              <w:t>von  &gt;</w:t>
            </w:r>
            <w:proofErr w:type="gramEnd"/>
            <w:r w:rsidRPr="00EA6E88">
              <w:rPr>
                <w:rFonts w:ascii="Arial" w:eastAsia="Times New Roman" w:hAnsi="Arial" w:cs="Arial"/>
                <w:color w:val="000000"/>
                <w:sz w:val="16"/>
                <w:szCs w:val="16"/>
                <w:lang w:eastAsia="de-AT"/>
              </w:rPr>
              <w:t xml:space="preserve"> 5cm</w:t>
            </w:r>
          </w:p>
        </w:tc>
      </w:tr>
      <w:tr w:rsidR="00F03082" w:rsidRPr="00EA6E88" w14:paraId="5BCBE170" w14:textId="77777777" w:rsidTr="008F79E7">
        <w:tc>
          <w:tcPr>
            <w:tcW w:w="1560" w:type="dxa"/>
            <w:tcBorders>
              <w:top w:val="nil"/>
              <w:left w:val="nil"/>
              <w:bottom w:val="nil"/>
              <w:right w:val="nil"/>
            </w:tcBorders>
            <w:shd w:val="clear" w:color="auto" w:fill="auto"/>
            <w:hideMark/>
          </w:tcPr>
          <w:p w14:paraId="1136B50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7ACC35A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Nicht möglich 5 Zeigebewegungen durchzuführen</w:t>
            </w:r>
          </w:p>
        </w:tc>
        <w:tc>
          <w:tcPr>
            <w:tcW w:w="4111" w:type="dxa"/>
            <w:tcBorders>
              <w:top w:val="nil"/>
              <w:left w:val="nil"/>
              <w:bottom w:val="nil"/>
              <w:right w:val="nil"/>
            </w:tcBorders>
            <w:shd w:val="clear" w:color="auto" w:fill="auto"/>
            <w:hideMark/>
          </w:tcPr>
          <w:p w14:paraId="0733D6B0" w14:textId="77777777" w:rsidR="00EA6E88" w:rsidRPr="007A1909" w:rsidRDefault="00EA6E88" w:rsidP="008F79E7">
            <w:pPr>
              <w:spacing w:after="120" w:line="240" w:lineRule="auto"/>
              <w:rPr>
                <w:rFonts w:ascii="Arial" w:eastAsia="Times New Roman" w:hAnsi="Arial" w:cs="Arial"/>
                <w:color w:val="000000"/>
                <w:sz w:val="16"/>
                <w:szCs w:val="16"/>
                <w:highlight w:val="darkGray"/>
                <w:lang w:eastAsia="de-AT"/>
              </w:rPr>
            </w:pPr>
            <w:r w:rsidRPr="007A1909">
              <w:rPr>
                <w:rFonts w:ascii="Arial" w:eastAsia="Times New Roman" w:hAnsi="Arial" w:cs="Arial"/>
                <w:color w:val="000000"/>
                <w:sz w:val="16"/>
                <w:szCs w:val="16"/>
                <w:highlight w:val="darkGray"/>
                <w:lang w:eastAsia="de-AT"/>
              </w:rPr>
              <w:t xml:space="preserve">4    Durchführen von 5 Zeigebewegungen nicht möglich </w:t>
            </w:r>
          </w:p>
        </w:tc>
        <w:tc>
          <w:tcPr>
            <w:tcW w:w="4111" w:type="dxa"/>
            <w:tcBorders>
              <w:top w:val="nil"/>
              <w:left w:val="nil"/>
              <w:bottom w:val="nil"/>
              <w:right w:val="nil"/>
            </w:tcBorders>
            <w:shd w:val="clear" w:color="auto" w:fill="auto"/>
            <w:hideMark/>
          </w:tcPr>
          <w:p w14:paraId="6ABFD14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Durchführen von 5 Zeigebewegungen nicht möglich </w:t>
            </w:r>
          </w:p>
        </w:tc>
      </w:tr>
      <w:tr w:rsidR="00F03082" w:rsidRPr="00EA6E88" w14:paraId="409D1B4A" w14:textId="77777777" w:rsidTr="008F79E7">
        <w:tc>
          <w:tcPr>
            <w:tcW w:w="1560" w:type="dxa"/>
            <w:tcBorders>
              <w:top w:val="nil"/>
              <w:left w:val="nil"/>
              <w:bottom w:val="nil"/>
              <w:right w:val="nil"/>
            </w:tcBorders>
            <w:shd w:val="clear" w:color="auto" w:fill="auto"/>
            <w:hideMark/>
          </w:tcPr>
          <w:p w14:paraId="3794675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534C824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c>
          <w:tcPr>
            <w:tcW w:w="4111" w:type="dxa"/>
            <w:tcBorders>
              <w:top w:val="nil"/>
              <w:left w:val="nil"/>
              <w:bottom w:val="nil"/>
              <w:right w:val="nil"/>
            </w:tcBorders>
            <w:shd w:val="clear" w:color="auto" w:fill="auto"/>
            <w:hideMark/>
          </w:tcPr>
          <w:p w14:paraId="392E3D8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c>
          <w:tcPr>
            <w:tcW w:w="4111" w:type="dxa"/>
            <w:tcBorders>
              <w:top w:val="nil"/>
              <w:left w:val="nil"/>
              <w:bottom w:val="nil"/>
              <w:right w:val="nil"/>
            </w:tcBorders>
            <w:shd w:val="clear" w:color="auto" w:fill="auto"/>
            <w:hideMark/>
          </w:tcPr>
          <w:p w14:paraId="3DFA265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r>
      <w:tr w:rsidR="00F03082" w:rsidRPr="00EA6E88" w14:paraId="4AA13309" w14:textId="77777777" w:rsidTr="008F79E7">
        <w:tc>
          <w:tcPr>
            <w:tcW w:w="1560" w:type="dxa"/>
            <w:tcBorders>
              <w:top w:val="nil"/>
              <w:left w:val="nil"/>
              <w:bottom w:val="nil"/>
              <w:right w:val="nil"/>
            </w:tcBorders>
            <w:shd w:val="clear" w:color="auto" w:fill="auto"/>
            <w:hideMark/>
          </w:tcPr>
          <w:p w14:paraId="662CB74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5C7F1C7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Durchschnitt beider Seiten (R+</w:t>
            </w:r>
            <w:proofErr w:type="gramStart"/>
            <w:r w:rsidRPr="00EA6E88">
              <w:rPr>
                <w:rFonts w:ascii="Arial" w:eastAsia="Times New Roman" w:hAnsi="Arial" w:cs="Arial"/>
                <w:color w:val="000000"/>
                <w:sz w:val="16"/>
                <w:szCs w:val="16"/>
                <w:lang w:eastAsia="de-AT"/>
              </w:rPr>
              <w:t>L)/</w:t>
            </w:r>
            <w:proofErr w:type="gramEnd"/>
            <w:r w:rsidRPr="00EA6E88">
              <w:rPr>
                <w:rFonts w:ascii="Arial" w:eastAsia="Times New Roman" w:hAnsi="Arial" w:cs="Arial"/>
                <w:color w:val="000000"/>
                <w:sz w:val="16"/>
                <w:szCs w:val="16"/>
                <w:lang w:eastAsia="de-AT"/>
              </w:rPr>
              <w:t>2</w:t>
            </w:r>
          </w:p>
        </w:tc>
        <w:tc>
          <w:tcPr>
            <w:tcW w:w="4111" w:type="dxa"/>
            <w:tcBorders>
              <w:top w:val="nil"/>
              <w:left w:val="nil"/>
              <w:bottom w:val="nil"/>
              <w:right w:val="nil"/>
            </w:tcBorders>
            <w:shd w:val="clear" w:color="auto" w:fill="auto"/>
            <w:hideMark/>
          </w:tcPr>
          <w:p w14:paraId="1374EC7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7A1909">
              <w:rPr>
                <w:rFonts w:ascii="Arial" w:eastAsia="Times New Roman" w:hAnsi="Arial" w:cs="Arial"/>
                <w:color w:val="000000"/>
                <w:sz w:val="16"/>
                <w:szCs w:val="16"/>
                <w:highlight w:val="darkGray"/>
                <w:shd w:val="clear" w:color="auto" w:fill="FFFF00"/>
                <w:lang w:eastAsia="de-AT"/>
              </w:rPr>
              <w:t>Punkte Durchschnitt</w:t>
            </w:r>
            <w:r w:rsidRPr="00EA6E88">
              <w:rPr>
                <w:rFonts w:ascii="Arial" w:eastAsia="Times New Roman" w:hAnsi="Arial" w:cs="Arial"/>
                <w:color w:val="000000"/>
                <w:sz w:val="16"/>
                <w:szCs w:val="16"/>
                <w:lang w:eastAsia="de-AT"/>
              </w:rPr>
              <w:t xml:space="preserve"> beider Seiten</w:t>
            </w:r>
          </w:p>
        </w:tc>
        <w:tc>
          <w:tcPr>
            <w:tcW w:w="4111" w:type="dxa"/>
            <w:tcBorders>
              <w:top w:val="nil"/>
              <w:left w:val="nil"/>
              <w:bottom w:val="nil"/>
              <w:right w:val="nil"/>
            </w:tcBorders>
            <w:shd w:val="clear" w:color="auto" w:fill="auto"/>
            <w:hideMark/>
          </w:tcPr>
          <w:p w14:paraId="07A11B4E" w14:textId="090E592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Punkte </w:t>
            </w:r>
            <w:r w:rsidR="000222C0" w:rsidRPr="007A1909">
              <w:rPr>
                <w:rFonts w:ascii="Arial" w:eastAsia="Times New Roman" w:hAnsi="Arial" w:cs="Arial"/>
                <w:color w:val="000000"/>
                <w:sz w:val="16"/>
                <w:szCs w:val="16"/>
                <w:highlight w:val="darkGray"/>
                <w:lang w:eastAsia="de-AT"/>
              </w:rPr>
              <w:t>Mittelwert</w:t>
            </w:r>
            <w:r w:rsidR="000222C0" w:rsidRPr="00EA6E88">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beider Seiten</w:t>
            </w:r>
          </w:p>
        </w:tc>
      </w:tr>
      <w:tr w:rsidR="00F03082" w:rsidRPr="00EA6E88" w14:paraId="087B884A" w14:textId="77777777" w:rsidTr="008F79E7">
        <w:tc>
          <w:tcPr>
            <w:tcW w:w="1560" w:type="dxa"/>
            <w:tcBorders>
              <w:top w:val="nil"/>
              <w:left w:val="nil"/>
              <w:bottom w:val="nil"/>
              <w:right w:val="nil"/>
            </w:tcBorders>
            <w:shd w:val="clear" w:color="auto" w:fill="auto"/>
            <w:hideMark/>
          </w:tcPr>
          <w:p w14:paraId="252FC6D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34EC3FDC" w14:textId="77777777" w:rsidR="00EA6E88" w:rsidRPr="00EA6E88" w:rsidRDefault="00EA6E88" w:rsidP="008F79E7">
            <w:pPr>
              <w:spacing w:after="120" w:line="240" w:lineRule="auto"/>
              <w:rPr>
                <w:rFonts w:ascii="Times New Roman" w:eastAsia="Times New Roman" w:hAnsi="Times New Roman" w:cs="Times New Roman"/>
                <w:sz w:val="16"/>
                <w:szCs w:val="16"/>
                <w:lang w:eastAsia="de-AT"/>
              </w:rPr>
            </w:pPr>
          </w:p>
        </w:tc>
        <w:tc>
          <w:tcPr>
            <w:tcW w:w="4111" w:type="dxa"/>
            <w:tcBorders>
              <w:top w:val="nil"/>
              <w:left w:val="nil"/>
              <w:bottom w:val="nil"/>
              <w:right w:val="nil"/>
            </w:tcBorders>
            <w:shd w:val="clear" w:color="auto" w:fill="auto"/>
            <w:hideMark/>
          </w:tcPr>
          <w:p w14:paraId="665AAA4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7A1909">
              <w:rPr>
                <w:rFonts w:ascii="Arial" w:eastAsia="Times New Roman" w:hAnsi="Arial" w:cs="Arial"/>
                <w:color w:val="000000"/>
                <w:sz w:val="16"/>
                <w:szCs w:val="16"/>
                <w:highlight w:val="darkGray"/>
                <w:lang w:eastAsia="de-AT"/>
              </w:rPr>
              <w:t>(R+</w:t>
            </w:r>
            <w:proofErr w:type="gramStart"/>
            <w:r w:rsidRPr="007A1909">
              <w:rPr>
                <w:rFonts w:ascii="Arial" w:eastAsia="Times New Roman" w:hAnsi="Arial" w:cs="Arial"/>
                <w:color w:val="000000"/>
                <w:sz w:val="16"/>
                <w:szCs w:val="16"/>
                <w:highlight w:val="darkGray"/>
                <w:lang w:eastAsia="de-AT"/>
              </w:rPr>
              <w:t>L)/</w:t>
            </w:r>
            <w:proofErr w:type="gramEnd"/>
            <w:r w:rsidRPr="007A1909">
              <w:rPr>
                <w:rFonts w:ascii="Arial" w:eastAsia="Times New Roman" w:hAnsi="Arial" w:cs="Arial"/>
                <w:color w:val="000000"/>
                <w:sz w:val="16"/>
                <w:szCs w:val="16"/>
                <w:highlight w:val="darkGray"/>
                <w:lang w:eastAsia="de-AT"/>
              </w:rPr>
              <w:t>2</w:t>
            </w:r>
          </w:p>
        </w:tc>
        <w:tc>
          <w:tcPr>
            <w:tcW w:w="4111" w:type="dxa"/>
            <w:tcBorders>
              <w:top w:val="nil"/>
              <w:left w:val="nil"/>
              <w:bottom w:val="nil"/>
              <w:right w:val="nil"/>
            </w:tcBorders>
            <w:shd w:val="clear" w:color="auto" w:fill="auto"/>
            <w:hideMark/>
          </w:tcPr>
          <w:p w14:paraId="3F43009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(R+</w:t>
            </w:r>
            <w:proofErr w:type="gramStart"/>
            <w:r w:rsidRPr="00EA6E88">
              <w:rPr>
                <w:rFonts w:ascii="Arial" w:eastAsia="Times New Roman" w:hAnsi="Arial" w:cs="Arial"/>
                <w:color w:val="000000"/>
                <w:sz w:val="16"/>
                <w:szCs w:val="16"/>
                <w:lang w:eastAsia="de-AT"/>
              </w:rPr>
              <w:t>L)/</w:t>
            </w:r>
            <w:proofErr w:type="gramEnd"/>
            <w:r w:rsidRPr="00EA6E88">
              <w:rPr>
                <w:rFonts w:ascii="Arial" w:eastAsia="Times New Roman" w:hAnsi="Arial" w:cs="Arial"/>
                <w:color w:val="000000"/>
                <w:sz w:val="16"/>
                <w:szCs w:val="16"/>
                <w:lang w:eastAsia="de-AT"/>
              </w:rPr>
              <w:t>2</w:t>
            </w:r>
          </w:p>
        </w:tc>
      </w:tr>
      <w:tr w:rsidR="00F03082" w:rsidRPr="00EA6E88" w14:paraId="01405BBA" w14:textId="77777777" w:rsidTr="008F79E7">
        <w:tc>
          <w:tcPr>
            <w:tcW w:w="1560" w:type="dxa"/>
            <w:tcBorders>
              <w:top w:val="single" w:sz="4" w:space="0" w:color="auto"/>
              <w:left w:val="nil"/>
              <w:bottom w:val="nil"/>
              <w:right w:val="nil"/>
            </w:tcBorders>
            <w:shd w:val="clear" w:color="auto" w:fill="auto"/>
            <w:hideMark/>
          </w:tcPr>
          <w:p w14:paraId="77984F5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Item 7</w:t>
            </w:r>
          </w:p>
        </w:tc>
        <w:tc>
          <w:tcPr>
            <w:tcW w:w="4252" w:type="dxa"/>
            <w:tcBorders>
              <w:top w:val="single" w:sz="4" w:space="0" w:color="auto"/>
              <w:left w:val="nil"/>
              <w:bottom w:val="nil"/>
              <w:right w:val="nil"/>
            </w:tcBorders>
            <w:shd w:val="clear" w:color="auto" w:fill="auto"/>
            <w:hideMark/>
          </w:tcPr>
          <w:p w14:paraId="29298D5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7) Schnelle abwechselnde Handbewegungen</w:t>
            </w:r>
          </w:p>
        </w:tc>
        <w:tc>
          <w:tcPr>
            <w:tcW w:w="4111" w:type="dxa"/>
            <w:tcBorders>
              <w:top w:val="single" w:sz="4" w:space="0" w:color="auto"/>
              <w:left w:val="nil"/>
              <w:bottom w:val="nil"/>
              <w:right w:val="nil"/>
            </w:tcBorders>
            <w:shd w:val="clear" w:color="auto" w:fill="auto"/>
            <w:hideMark/>
          </w:tcPr>
          <w:p w14:paraId="3A1FDB1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7) Schnelle </w:t>
            </w:r>
            <w:r w:rsidRPr="007A1909">
              <w:rPr>
                <w:rFonts w:ascii="Arial" w:eastAsia="Times New Roman" w:hAnsi="Arial" w:cs="Arial"/>
                <w:color w:val="000000"/>
                <w:sz w:val="16"/>
                <w:szCs w:val="16"/>
                <w:highlight w:val="darkGray"/>
                <w:shd w:val="clear" w:color="auto" w:fill="FFFF00"/>
                <w:lang w:eastAsia="de-AT"/>
              </w:rPr>
              <w:t>wechselnde</w:t>
            </w:r>
            <w:r w:rsidRPr="00EA6E88">
              <w:rPr>
                <w:rFonts w:ascii="Arial" w:eastAsia="Times New Roman" w:hAnsi="Arial" w:cs="Arial"/>
                <w:color w:val="000000"/>
                <w:sz w:val="16"/>
                <w:szCs w:val="16"/>
                <w:lang w:eastAsia="de-AT"/>
              </w:rPr>
              <w:t xml:space="preserve"> Handbewegungen</w:t>
            </w:r>
          </w:p>
        </w:tc>
        <w:tc>
          <w:tcPr>
            <w:tcW w:w="4111" w:type="dxa"/>
            <w:tcBorders>
              <w:top w:val="single" w:sz="4" w:space="0" w:color="auto"/>
              <w:left w:val="nil"/>
              <w:bottom w:val="nil"/>
              <w:right w:val="nil"/>
            </w:tcBorders>
            <w:shd w:val="clear" w:color="auto" w:fill="auto"/>
            <w:hideMark/>
          </w:tcPr>
          <w:p w14:paraId="732583D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7) Schnelle </w:t>
            </w:r>
            <w:r w:rsidRPr="007A1909">
              <w:rPr>
                <w:rFonts w:ascii="Arial" w:eastAsia="Times New Roman" w:hAnsi="Arial" w:cs="Arial"/>
                <w:color w:val="000000"/>
                <w:sz w:val="16"/>
                <w:szCs w:val="16"/>
                <w:highlight w:val="darkGray"/>
                <w:lang w:eastAsia="de-AT"/>
              </w:rPr>
              <w:t>alternierende</w:t>
            </w:r>
            <w:r w:rsidRPr="00EA6E88">
              <w:rPr>
                <w:rFonts w:ascii="Arial" w:eastAsia="Times New Roman" w:hAnsi="Arial" w:cs="Arial"/>
                <w:color w:val="000000"/>
                <w:sz w:val="16"/>
                <w:szCs w:val="16"/>
                <w:lang w:eastAsia="de-AT"/>
              </w:rPr>
              <w:t xml:space="preserve"> Handbewegungen</w:t>
            </w:r>
          </w:p>
        </w:tc>
      </w:tr>
      <w:tr w:rsidR="00F03082" w:rsidRPr="00EA6E88" w14:paraId="1E1FB14C" w14:textId="77777777" w:rsidTr="008F79E7">
        <w:tc>
          <w:tcPr>
            <w:tcW w:w="1560" w:type="dxa"/>
            <w:tcBorders>
              <w:top w:val="nil"/>
              <w:left w:val="nil"/>
              <w:bottom w:val="nil"/>
              <w:right w:val="nil"/>
            </w:tcBorders>
            <w:shd w:val="clear" w:color="auto" w:fill="auto"/>
            <w:hideMark/>
          </w:tcPr>
          <w:p w14:paraId="033BA76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Anleitung</w:t>
            </w:r>
          </w:p>
        </w:tc>
        <w:tc>
          <w:tcPr>
            <w:tcW w:w="4252" w:type="dxa"/>
            <w:tcBorders>
              <w:top w:val="nil"/>
              <w:left w:val="nil"/>
              <w:bottom w:val="nil"/>
              <w:right w:val="nil"/>
            </w:tcBorders>
            <w:shd w:val="clear" w:color="auto" w:fill="auto"/>
            <w:hideMark/>
          </w:tcPr>
          <w:p w14:paraId="2291752E" w14:textId="72D11605"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Für jede Seite separat bewerten</w:t>
            </w:r>
            <w:r w:rsidRPr="00EA6E88">
              <w:rPr>
                <w:rFonts w:ascii="Arial" w:eastAsia="Times New Roman" w:hAnsi="Arial" w:cs="Arial"/>
                <w:color w:val="000000"/>
                <w:sz w:val="16"/>
                <w:szCs w:val="16"/>
                <w:lang w:eastAsia="de-AT"/>
              </w:rPr>
              <w:br/>
              <w:t xml:space="preserve">Die Person sitzt bequem. Bei Bedarf können Füße oder Rumpf unterstützt werden. Die Person wird gebeten, 10 Zyklen von repetitiv abwechselnder Pro- und Supination der Hand auf dem Oberschenkel, so schnell und genau wie möglich, durchzuführen. Die Bewegung wird, mit einer Geschwindigkeit von 10 Zyklen innerhalb von 7 Sekunden, vorgezeigt. Die exakten Zeiten für die Bewegungsausführung müssen gemessen werden. </w:t>
            </w:r>
          </w:p>
        </w:tc>
        <w:tc>
          <w:tcPr>
            <w:tcW w:w="4111" w:type="dxa"/>
            <w:tcBorders>
              <w:top w:val="nil"/>
              <w:left w:val="nil"/>
              <w:bottom w:val="nil"/>
              <w:right w:val="nil"/>
            </w:tcBorders>
            <w:shd w:val="clear" w:color="auto" w:fill="auto"/>
            <w:hideMark/>
          </w:tcPr>
          <w:p w14:paraId="414934FD" w14:textId="13BC8D68"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Für jede Seite </w:t>
            </w:r>
            <w:r w:rsidRPr="007A1909">
              <w:rPr>
                <w:rFonts w:ascii="Arial" w:eastAsia="Times New Roman" w:hAnsi="Arial" w:cs="Arial"/>
                <w:color w:val="000000"/>
                <w:sz w:val="16"/>
                <w:szCs w:val="16"/>
                <w:highlight w:val="darkGray"/>
                <w:shd w:val="clear" w:color="auto" w:fill="FFFF00"/>
                <w:lang w:eastAsia="de-AT"/>
              </w:rPr>
              <w:t>einzeln werten</w:t>
            </w:r>
            <w:r w:rsidRPr="00EA6E88">
              <w:rPr>
                <w:rFonts w:ascii="Arial" w:eastAsia="Times New Roman" w:hAnsi="Arial" w:cs="Arial"/>
                <w:color w:val="000000"/>
                <w:sz w:val="16"/>
                <w:szCs w:val="16"/>
                <w:lang w:eastAsia="de-AT"/>
              </w:rPr>
              <w:br/>
              <w:t xml:space="preserve">Die Person sitzt bequem. Bei Bedarf können Füße oder Rumpf unterstützt werden. Die Person wird gebeten, 10 Zyklen von repetitiv abwechselnder Pro- und Supination der Hand auf dem Oberschenkel, so schnell und genau wie möglich durchzuführen. Die Bewegung wird mit einer Geschwindigkeit von </w:t>
            </w:r>
            <w:r w:rsidRPr="007A1909">
              <w:rPr>
                <w:rFonts w:ascii="Arial" w:eastAsia="Times New Roman" w:hAnsi="Arial" w:cs="Arial"/>
                <w:color w:val="000000"/>
                <w:sz w:val="16"/>
                <w:szCs w:val="16"/>
                <w:highlight w:val="darkGray"/>
                <w:shd w:val="clear" w:color="auto" w:fill="FFFF00"/>
                <w:lang w:eastAsia="de-AT"/>
              </w:rPr>
              <w:t>circa</w:t>
            </w:r>
            <w:r w:rsidRPr="007A1909">
              <w:rPr>
                <w:rFonts w:ascii="Arial" w:eastAsia="Times New Roman" w:hAnsi="Arial" w:cs="Arial"/>
                <w:color w:val="000000"/>
                <w:sz w:val="16"/>
                <w:szCs w:val="16"/>
                <w:highlight w:val="darkGray"/>
                <w:lang w:eastAsia="de-AT"/>
              </w:rPr>
              <w:t xml:space="preserve"> </w:t>
            </w:r>
            <w:r w:rsidRPr="007A1909">
              <w:rPr>
                <w:rFonts w:ascii="Arial" w:eastAsia="Times New Roman" w:hAnsi="Arial" w:cs="Arial"/>
                <w:color w:val="000000"/>
                <w:sz w:val="16"/>
                <w:szCs w:val="16"/>
                <w:highlight w:val="darkGray"/>
                <w:shd w:val="clear" w:color="auto" w:fill="FFFF00"/>
                <w:lang w:eastAsia="de-AT"/>
              </w:rPr>
              <w:t>10 Zyklen/7 Sekunden</w:t>
            </w:r>
            <w:r w:rsidRPr="00EA6E88">
              <w:rPr>
                <w:rFonts w:ascii="Arial" w:eastAsia="Times New Roman" w:hAnsi="Arial" w:cs="Arial"/>
                <w:color w:val="000000"/>
                <w:sz w:val="16"/>
                <w:szCs w:val="16"/>
                <w:lang w:eastAsia="de-AT"/>
              </w:rPr>
              <w:t xml:space="preserve"> vorgezeigt. Die exakten Zeiten für die Bewegungsausführung </w:t>
            </w:r>
            <w:r w:rsidRPr="007A1909">
              <w:rPr>
                <w:rFonts w:ascii="Arial" w:eastAsia="Times New Roman" w:hAnsi="Arial" w:cs="Arial"/>
                <w:color w:val="000000"/>
                <w:sz w:val="16"/>
                <w:szCs w:val="16"/>
                <w:highlight w:val="darkGray"/>
                <w:shd w:val="clear" w:color="auto" w:fill="FFFF00"/>
                <w:lang w:eastAsia="de-AT"/>
              </w:rPr>
              <w:t>der Person</w:t>
            </w:r>
            <w:r w:rsidRPr="00EA6E88">
              <w:rPr>
                <w:rFonts w:ascii="Arial" w:eastAsia="Times New Roman" w:hAnsi="Arial" w:cs="Arial"/>
                <w:color w:val="000000"/>
                <w:sz w:val="16"/>
                <w:szCs w:val="16"/>
                <w:lang w:eastAsia="de-AT"/>
              </w:rPr>
              <w:t xml:space="preserve"> müssen gemessen werden. </w:t>
            </w:r>
          </w:p>
        </w:tc>
        <w:tc>
          <w:tcPr>
            <w:tcW w:w="4111" w:type="dxa"/>
            <w:tcBorders>
              <w:top w:val="nil"/>
              <w:left w:val="nil"/>
              <w:bottom w:val="nil"/>
              <w:right w:val="nil"/>
            </w:tcBorders>
            <w:shd w:val="clear" w:color="auto" w:fill="auto"/>
            <w:hideMark/>
          </w:tcPr>
          <w:p w14:paraId="30829F22" w14:textId="4389779E"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Für jede Seite einzeln werten</w:t>
            </w:r>
            <w:r w:rsidRPr="00EA6E88">
              <w:rPr>
                <w:rFonts w:ascii="Arial" w:eastAsia="Times New Roman" w:hAnsi="Arial" w:cs="Arial"/>
                <w:color w:val="000000"/>
                <w:sz w:val="16"/>
                <w:szCs w:val="16"/>
                <w:lang w:eastAsia="de-AT"/>
              </w:rPr>
              <w:br/>
              <w:t xml:space="preserve">Die Person sitzt bequem, </w:t>
            </w:r>
            <w:r w:rsidRPr="007A1909">
              <w:rPr>
                <w:rFonts w:ascii="Arial" w:eastAsia="Times New Roman" w:hAnsi="Arial" w:cs="Arial"/>
                <w:color w:val="000000"/>
                <w:sz w:val="16"/>
                <w:szCs w:val="16"/>
                <w:highlight w:val="darkGray"/>
                <w:lang w:eastAsia="de-AT"/>
              </w:rPr>
              <w:t>eventuell</w:t>
            </w:r>
            <w:r w:rsidRPr="00EA6E88">
              <w:rPr>
                <w:rFonts w:ascii="Arial" w:eastAsia="Times New Roman" w:hAnsi="Arial" w:cs="Arial"/>
                <w:color w:val="000000"/>
                <w:sz w:val="16"/>
                <w:szCs w:val="16"/>
                <w:lang w:eastAsia="de-AT"/>
              </w:rPr>
              <w:t xml:space="preserve"> Füße </w:t>
            </w:r>
            <w:r w:rsidRPr="007A1909">
              <w:rPr>
                <w:rFonts w:ascii="Arial" w:eastAsia="Times New Roman" w:hAnsi="Arial" w:cs="Arial"/>
                <w:color w:val="000000"/>
                <w:sz w:val="16"/>
                <w:szCs w:val="16"/>
                <w:highlight w:val="darkGray"/>
                <w:lang w:eastAsia="de-AT"/>
              </w:rPr>
              <w:t>und</w:t>
            </w:r>
            <w:r w:rsidRPr="00EA6E88">
              <w:rPr>
                <w:rFonts w:ascii="Arial" w:eastAsia="Times New Roman" w:hAnsi="Arial" w:cs="Arial"/>
                <w:color w:val="000000"/>
                <w:sz w:val="16"/>
                <w:szCs w:val="16"/>
                <w:lang w:eastAsia="de-AT"/>
              </w:rPr>
              <w:t xml:space="preserve"> Rumpf unterstützen. Die Person wird gebeten, 10 </w:t>
            </w:r>
            <w:r w:rsidRPr="007A1909">
              <w:rPr>
                <w:rFonts w:ascii="Arial" w:eastAsia="Times New Roman" w:hAnsi="Arial" w:cs="Arial"/>
                <w:color w:val="000000"/>
                <w:sz w:val="16"/>
                <w:szCs w:val="16"/>
                <w:highlight w:val="darkGray"/>
                <w:lang w:eastAsia="de-AT"/>
              </w:rPr>
              <w:t>Wiederholungen</w:t>
            </w:r>
            <w:r w:rsidRPr="00EA6E88">
              <w:rPr>
                <w:rFonts w:ascii="Arial" w:eastAsia="Times New Roman" w:hAnsi="Arial" w:cs="Arial"/>
                <w:color w:val="000000"/>
                <w:sz w:val="16"/>
                <w:szCs w:val="16"/>
                <w:lang w:eastAsia="de-AT"/>
              </w:rPr>
              <w:t xml:space="preserve"> von </w:t>
            </w:r>
            <w:r w:rsidRPr="007A1909">
              <w:rPr>
                <w:rFonts w:ascii="Arial" w:eastAsia="Times New Roman" w:hAnsi="Arial" w:cs="Arial"/>
                <w:color w:val="000000"/>
                <w:sz w:val="16"/>
                <w:szCs w:val="16"/>
                <w:highlight w:val="darkGray"/>
                <w:lang w:eastAsia="de-AT"/>
              </w:rPr>
              <w:t>alternierenden</w:t>
            </w:r>
            <w:r w:rsidRPr="00EA6E88">
              <w:rPr>
                <w:rFonts w:ascii="Arial" w:eastAsia="Times New Roman" w:hAnsi="Arial" w:cs="Arial"/>
                <w:color w:val="000000"/>
                <w:sz w:val="16"/>
                <w:szCs w:val="16"/>
                <w:lang w:eastAsia="de-AT"/>
              </w:rPr>
              <w:t xml:space="preserve"> Pro- und Supinationen der Hand auf dem Oberschenkel, so schnell und </w:t>
            </w:r>
            <w:r w:rsidRPr="007A1909">
              <w:rPr>
                <w:rFonts w:ascii="Arial" w:eastAsia="Times New Roman" w:hAnsi="Arial" w:cs="Arial"/>
                <w:color w:val="000000"/>
                <w:sz w:val="16"/>
                <w:szCs w:val="16"/>
                <w:highlight w:val="darkGray"/>
                <w:shd w:val="clear" w:color="auto" w:fill="92D050"/>
                <w:lang w:eastAsia="de-AT"/>
              </w:rPr>
              <w:t>so</w:t>
            </w:r>
            <w:r w:rsidRPr="00EA6E88">
              <w:rPr>
                <w:rFonts w:ascii="Arial" w:eastAsia="Times New Roman" w:hAnsi="Arial" w:cs="Arial"/>
                <w:color w:val="000000"/>
                <w:sz w:val="16"/>
                <w:szCs w:val="16"/>
                <w:lang w:eastAsia="de-AT"/>
              </w:rPr>
              <w:t xml:space="preserve"> genau wie möglich durchzuführen. Die Bewegung wird mit einer Geschwindigkeit von </w:t>
            </w:r>
            <w:r w:rsidRPr="007A1909">
              <w:rPr>
                <w:rFonts w:ascii="Arial" w:eastAsia="Times New Roman" w:hAnsi="Arial" w:cs="Arial"/>
                <w:color w:val="000000"/>
                <w:sz w:val="16"/>
                <w:szCs w:val="16"/>
                <w:highlight w:val="darkGray"/>
                <w:lang w:eastAsia="de-AT"/>
              </w:rPr>
              <w:t>ca.</w:t>
            </w:r>
            <w:r w:rsidRPr="00EA6E88">
              <w:rPr>
                <w:rFonts w:ascii="Arial" w:eastAsia="Times New Roman" w:hAnsi="Arial" w:cs="Arial"/>
                <w:color w:val="000000"/>
                <w:sz w:val="16"/>
                <w:szCs w:val="16"/>
                <w:lang w:eastAsia="de-AT"/>
              </w:rPr>
              <w:t xml:space="preserve"> 10 </w:t>
            </w:r>
            <w:r w:rsidRPr="007A1909">
              <w:rPr>
                <w:rFonts w:ascii="Arial" w:eastAsia="Times New Roman" w:hAnsi="Arial" w:cs="Arial"/>
                <w:color w:val="000000"/>
                <w:sz w:val="16"/>
                <w:szCs w:val="16"/>
                <w:highlight w:val="darkGray"/>
                <w:lang w:eastAsia="de-AT"/>
              </w:rPr>
              <w:t>Wiederholungen</w:t>
            </w:r>
            <w:r w:rsidRPr="00EA6E88">
              <w:rPr>
                <w:rFonts w:ascii="Arial" w:eastAsia="Times New Roman" w:hAnsi="Arial" w:cs="Arial"/>
                <w:color w:val="000000"/>
                <w:sz w:val="16"/>
                <w:szCs w:val="16"/>
                <w:lang w:eastAsia="de-AT"/>
              </w:rPr>
              <w:t xml:space="preserve">/7 Sek. vorgezeigt. Die exakten Zeiten für die Bewegungsausführung der Person müssen gemessen werden. </w:t>
            </w:r>
          </w:p>
        </w:tc>
      </w:tr>
      <w:tr w:rsidR="00F03082" w:rsidRPr="00EA6E88" w14:paraId="6D4F183B" w14:textId="77777777" w:rsidTr="008F79E7">
        <w:tc>
          <w:tcPr>
            <w:tcW w:w="1560" w:type="dxa"/>
            <w:tcBorders>
              <w:top w:val="nil"/>
              <w:left w:val="nil"/>
              <w:bottom w:val="nil"/>
              <w:right w:val="nil"/>
            </w:tcBorders>
            <w:shd w:val="clear" w:color="auto" w:fill="auto"/>
            <w:hideMark/>
          </w:tcPr>
          <w:p w14:paraId="40E1713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Bewertungsstufen</w:t>
            </w:r>
          </w:p>
        </w:tc>
        <w:tc>
          <w:tcPr>
            <w:tcW w:w="4252" w:type="dxa"/>
            <w:tcBorders>
              <w:top w:val="nil"/>
              <w:left w:val="nil"/>
              <w:bottom w:val="nil"/>
              <w:right w:val="nil"/>
            </w:tcBorders>
            <w:shd w:val="clear" w:color="auto" w:fill="auto"/>
            <w:hideMark/>
          </w:tcPr>
          <w:p w14:paraId="23C07B09" w14:textId="0BFED68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w:t>
            </w:r>
            <w:r w:rsidR="00EF0B4E">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Normal, keine Unregelmäßigkeiten (durchgeführt &lt;10 Sekunden)</w:t>
            </w:r>
          </w:p>
        </w:tc>
        <w:tc>
          <w:tcPr>
            <w:tcW w:w="4111" w:type="dxa"/>
            <w:tcBorders>
              <w:top w:val="nil"/>
              <w:left w:val="nil"/>
              <w:bottom w:val="nil"/>
              <w:right w:val="nil"/>
            </w:tcBorders>
            <w:shd w:val="clear" w:color="auto" w:fill="auto"/>
            <w:hideMark/>
          </w:tcPr>
          <w:p w14:paraId="2A3CC30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0    Normal, keine Unregelmäßigkeiten (durchgeführt </w:t>
            </w:r>
            <w:r w:rsidRPr="007A1909">
              <w:rPr>
                <w:rFonts w:ascii="Arial" w:eastAsia="Times New Roman" w:hAnsi="Arial" w:cs="Arial"/>
                <w:color w:val="000000"/>
                <w:sz w:val="16"/>
                <w:szCs w:val="16"/>
                <w:highlight w:val="darkGray"/>
                <w:shd w:val="clear" w:color="auto" w:fill="FFFF00"/>
                <w:lang w:eastAsia="de-AT"/>
              </w:rPr>
              <w:t>in</w:t>
            </w:r>
            <w:r w:rsidRPr="00EA6E88">
              <w:rPr>
                <w:rFonts w:ascii="Arial" w:eastAsia="Times New Roman" w:hAnsi="Arial" w:cs="Arial"/>
                <w:color w:val="000000"/>
                <w:sz w:val="16"/>
                <w:szCs w:val="16"/>
                <w:lang w:eastAsia="de-AT"/>
              </w:rPr>
              <w:t xml:space="preserve"> &lt; 10 Sekunden)</w:t>
            </w:r>
          </w:p>
        </w:tc>
        <w:tc>
          <w:tcPr>
            <w:tcW w:w="4111" w:type="dxa"/>
            <w:tcBorders>
              <w:top w:val="nil"/>
              <w:left w:val="nil"/>
              <w:bottom w:val="nil"/>
              <w:right w:val="nil"/>
            </w:tcBorders>
            <w:shd w:val="clear" w:color="auto" w:fill="auto"/>
            <w:hideMark/>
          </w:tcPr>
          <w:p w14:paraId="7812338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0    Normal, keine Unregelmäßigkeiten (durchgeführt in         &lt;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w:t>
            </w:r>
          </w:p>
        </w:tc>
      </w:tr>
      <w:tr w:rsidR="00F03082" w:rsidRPr="00EA6E88" w14:paraId="06DA09A2" w14:textId="77777777" w:rsidTr="008F79E7">
        <w:tc>
          <w:tcPr>
            <w:tcW w:w="1560" w:type="dxa"/>
            <w:tcBorders>
              <w:top w:val="nil"/>
              <w:left w:val="nil"/>
              <w:bottom w:val="nil"/>
              <w:right w:val="nil"/>
            </w:tcBorders>
            <w:shd w:val="clear" w:color="auto" w:fill="auto"/>
            <w:hideMark/>
          </w:tcPr>
          <w:p w14:paraId="0E61822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4DCAC93D" w14:textId="194A2B6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1</w:t>
            </w:r>
            <w:r w:rsidR="00EF0B4E">
              <w:rPr>
                <w:rFonts w:ascii="Arial" w:eastAsia="Times New Roman" w:hAnsi="Arial" w:cs="Arial"/>
                <w:color w:val="000000"/>
                <w:sz w:val="16"/>
                <w:szCs w:val="16"/>
                <w:lang w:eastAsia="de-AT"/>
              </w:rPr>
              <w:t xml:space="preserve">    </w:t>
            </w:r>
            <w:proofErr w:type="gramStart"/>
            <w:r w:rsidRPr="00EA6E88">
              <w:rPr>
                <w:rFonts w:ascii="Arial" w:eastAsia="Times New Roman" w:hAnsi="Arial" w:cs="Arial"/>
                <w:color w:val="000000"/>
                <w:sz w:val="16"/>
                <w:szCs w:val="16"/>
                <w:lang w:eastAsia="de-AT"/>
              </w:rPr>
              <w:t>Leicht</w:t>
            </w:r>
            <w:proofErr w:type="gramEnd"/>
            <w:r w:rsidRPr="00EA6E88">
              <w:rPr>
                <w:rFonts w:ascii="Arial" w:eastAsia="Times New Roman" w:hAnsi="Arial" w:cs="Arial"/>
                <w:color w:val="000000"/>
                <w:sz w:val="16"/>
                <w:szCs w:val="16"/>
                <w:lang w:eastAsia="de-AT"/>
              </w:rPr>
              <w:t xml:space="preserve"> unregelmäßig (durchgeführt &lt;10 Sekunden)</w:t>
            </w:r>
          </w:p>
        </w:tc>
        <w:tc>
          <w:tcPr>
            <w:tcW w:w="4111" w:type="dxa"/>
            <w:tcBorders>
              <w:top w:val="nil"/>
              <w:left w:val="nil"/>
              <w:bottom w:val="nil"/>
              <w:right w:val="nil"/>
            </w:tcBorders>
            <w:shd w:val="clear" w:color="auto" w:fill="auto"/>
            <w:hideMark/>
          </w:tcPr>
          <w:p w14:paraId="7797166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w:t>
            </w:r>
            <w:proofErr w:type="gramStart"/>
            <w:r w:rsidRPr="00EA6E88">
              <w:rPr>
                <w:rFonts w:ascii="Arial" w:eastAsia="Times New Roman" w:hAnsi="Arial" w:cs="Arial"/>
                <w:color w:val="000000"/>
                <w:sz w:val="16"/>
                <w:szCs w:val="16"/>
                <w:lang w:eastAsia="de-AT"/>
              </w:rPr>
              <w:t>Leicht</w:t>
            </w:r>
            <w:proofErr w:type="gramEnd"/>
            <w:r w:rsidRPr="00EA6E88">
              <w:rPr>
                <w:rFonts w:ascii="Arial" w:eastAsia="Times New Roman" w:hAnsi="Arial" w:cs="Arial"/>
                <w:color w:val="000000"/>
                <w:sz w:val="16"/>
                <w:szCs w:val="16"/>
                <w:lang w:eastAsia="de-AT"/>
              </w:rPr>
              <w:t xml:space="preserve"> unregelmäßig (durchgeführt </w:t>
            </w:r>
            <w:r w:rsidRPr="007A1909">
              <w:rPr>
                <w:rFonts w:ascii="Arial" w:eastAsia="Times New Roman" w:hAnsi="Arial" w:cs="Arial"/>
                <w:color w:val="000000"/>
                <w:sz w:val="16"/>
                <w:szCs w:val="16"/>
                <w:highlight w:val="darkGray"/>
                <w:shd w:val="clear" w:color="auto" w:fill="FFFF00"/>
                <w:lang w:eastAsia="de-AT"/>
              </w:rPr>
              <w:t>in</w:t>
            </w:r>
            <w:r w:rsidRPr="00EA6E88">
              <w:rPr>
                <w:rFonts w:ascii="Arial" w:eastAsia="Times New Roman" w:hAnsi="Arial" w:cs="Arial"/>
                <w:color w:val="000000"/>
                <w:sz w:val="16"/>
                <w:szCs w:val="16"/>
                <w:lang w:eastAsia="de-AT"/>
              </w:rPr>
              <w:t xml:space="preserve"> &lt; 10 Sekunden)</w:t>
            </w:r>
          </w:p>
        </w:tc>
        <w:tc>
          <w:tcPr>
            <w:tcW w:w="4111" w:type="dxa"/>
            <w:tcBorders>
              <w:top w:val="nil"/>
              <w:left w:val="nil"/>
              <w:bottom w:val="nil"/>
              <w:right w:val="nil"/>
            </w:tcBorders>
            <w:shd w:val="clear" w:color="auto" w:fill="auto"/>
            <w:hideMark/>
          </w:tcPr>
          <w:p w14:paraId="7A43672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w:t>
            </w:r>
            <w:proofErr w:type="gramStart"/>
            <w:r w:rsidRPr="00EA6E88">
              <w:rPr>
                <w:rFonts w:ascii="Arial" w:eastAsia="Times New Roman" w:hAnsi="Arial" w:cs="Arial"/>
                <w:color w:val="000000"/>
                <w:sz w:val="16"/>
                <w:szCs w:val="16"/>
                <w:lang w:eastAsia="de-AT"/>
              </w:rPr>
              <w:t>Leicht</w:t>
            </w:r>
            <w:proofErr w:type="gramEnd"/>
            <w:r w:rsidRPr="00EA6E88">
              <w:rPr>
                <w:rFonts w:ascii="Arial" w:eastAsia="Times New Roman" w:hAnsi="Arial" w:cs="Arial"/>
                <w:color w:val="000000"/>
                <w:sz w:val="16"/>
                <w:szCs w:val="16"/>
                <w:lang w:eastAsia="de-AT"/>
              </w:rPr>
              <w:t xml:space="preserve"> unregelmäßig (durchgeführt in &lt;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w:t>
            </w:r>
          </w:p>
        </w:tc>
      </w:tr>
      <w:tr w:rsidR="00F03082" w:rsidRPr="00EA6E88" w14:paraId="032379C5" w14:textId="77777777" w:rsidTr="008F79E7">
        <w:tc>
          <w:tcPr>
            <w:tcW w:w="1560" w:type="dxa"/>
            <w:tcBorders>
              <w:top w:val="nil"/>
              <w:left w:val="nil"/>
              <w:bottom w:val="nil"/>
              <w:right w:val="nil"/>
            </w:tcBorders>
            <w:shd w:val="clear" w:color="auto" w:fill="auto"/>
            <w:hideMark/>
          </w:tcPr>
          <w:p w14:paraId="75B04F0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07D5F008" w14:textId="4570F103"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proofErr w:type="gramStart"/>
            <w:r w:rsidRPr="00EA6E88">
              <w:rPr>
                <w:rFonts w:ascii="Arial" w:eastAsia="Times New Roman" w:hAnsi="Arial" w:cs="Arial"/>
                <w:color w:val="000000"/>
                <w:sz w:val="16"/>
                <w:szCs w:val="16"/>
                <w:lang w:eastAsia="de-AT"/>
              </w:rPr>
              <w:t>Deutlich</w:t>
            </w:r>
            <w:proofErr w:type="gramEnd"/>
            <w:r w:rsidRPr="00EA6E88">
              <w:rPr>
                <w:rFonts w:ascii="Arial" w:eastAsia="Times New Roman" w:hAnsi="Arial" w:cs="Arial"/>
                <w:color w:val="000000"/>
                <w:sz w:val="16"/>
                <w:szCs w:val="16"/>
                <w:lang w:eastAsia="de-AT"/>
              </w:rPr>
              <w:t xml:space="preserve"> unregelmäßig, einzelne Bewegungen schwer zu erkennen oder unterbrochen, aber durchgeführt &lt;10 Sekunden </w:t>
            </w:r>
          </w:p>
        </w:tc>
        <w:tc>
          <w:tcPr>
            <w:tcW w:w="4111" w:type="dxa"/>
            <w:tcBorders>
              <w:top w:val="nil"/>
              <w:left w:val="nil"/>
              <w:bottom w:val="nil"/>
              <w:right w:val="nil"/>
            </w:tcBorders>
            <w:shd w:val="clear" w:color="auto" w:fill="auto"/>
            <w:hideMark/>
          </w:tcPr>
          <w:p w14:paraId="356626D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proofErr w:type="gramStart"/>
            <w:r w:rsidRPr="00EA6E88">
              <w:rPr>
                <w:rFonts w:ascii="Arial" w:eastAsia="Times New Roman" w:hAnsi="Arial" w:cs="Arial"/>
                <w:color w:val="000000"/>
                <w:sz w:val="16"/>
                <w:szCs w:val="16"/>
                <w:lang w:eastAsia="de-AT"/>
              </w:rPr>
              <w:t>Deutlich</w:t>
            </w:r>
            <w:proofErr w:type="gramEnd"/>
            <w:r w:rsidRPr="00EA6E88">
              <w:rPr>
                <w:rFonts w:ascii="Arial" w:eastAsia="Times New Roman" w:hAnsi="Arial" w:cs="Arial"/>
                <w:color w:val="000000"/>
                <w:sz w:val="16"/>
                <w:szCs w:val="16"/>
                <w:lang w:eastAsia="de-AT"/>
              </w:rPr>
              <w:t xml:space="preserve"> unregelmäßig, einzelne Bewegungen schwer zu erkennen oder unterbrochen (durchgeführt </w:t>
            </w:r>
            <w:r w:rsidRPr="007A1909">
              <w:rPr>
                <w:rFonts w:ascii="Arial" w:eastAsia="Times New Roman" w:hAnsi="Arial" w:cs="Arial"/>
                <w:color w:val="000000"/>
                <w:sz w:val="16"/>
                <w:szCs w:val="16"/>
                <w:highlight w:val="darkGray"/>
                <w:shd w:val="clear" w:color="auto" w:fill="FFFF00"/>
                <w:lang w:eastAsia="de-AT"/>
              </w:rPr>
              <w:t>in</w:t>
            </w:r>
            <w:r w:rsidRPr="00EA6E88">
              <w:rPr>
                <w:rFonts w:ascii="Arial" w:eastAsia="Times New Roman" w:hAnsi="Arial" w:cs="Arial"/>
                <w:color w:val="000000"/>
                <w:sz w:val="16"/>
                <w:szCs w:val="16"/>
                <w:lang w:eastAsia="de-AT"/>
              </w:rPr>
              <w:t xml:space="preserve"> &lt; 10 Sekunden) </w:t>
            </w:r>
          </w:p>
        </w:tc>
        <w:tc>
          <w:tcPr>
            <w:tcW w:w="4111" w:type="dxa"/>
            <w:tcBorders>
              <w:top w:val="nil"/>
              <w:left w:val="nil"/>
              <w:bottom w:val="nil"/>
              <w:right w:val="nil"/>
            </w:tcBorders>
            <w:shd w:val="clear" w:color="auto" w:fill="auto"/>
            <w:hideMark/>
          </w:tcPr>
          <w:p w14:paraId="2AEDE2D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proofErr w:type="gramStart"/>
            <w:r w:rsidRPr="00EA6E88">
              <w:rPr>
                <w:rFonts w:ascii="Arial" w:eastAsia="Times New Roman" w:hAnsi="Arial" w:cs="Arial"/>
                <w:color w:val="000000"/>
                <w:sz w:val="16"/>
                <w:szCs w:val="16"/>
                <w:lang w:eastAsia="de-AT"/>
              </w:rPr>
              <w:t>Deutlich</w:t>
            </w:r>
            <w:proofErr w:type="gramEnd"/>
            <w:r w:rsidRPr="00EA6E88">
              <w:rPr>
                <w:rFonts w:ascii="Arial" w:eastAsia="Times New Roman" w:hAnsi="Arial" w:cs="Arial"/>
                <w:color w:val="000000"/>
                <w:sz w:val="16"/>
                <w:szCs w:val="16"/>
                <w:lang w:eastAsia="de-AT"/>
              </w:rPr>
              <w:t xml:space="preserve"> unregelmäßig, einzelne Bewegungen schwer zu unterscheiden oder unterbrochen (durchgeführt in &lt;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xml:space="preserve">.) </w:t>
            </w:r>
          </w:p>
        </w:tc>
      </w:tr>
      <w:tr w:rsidR="00F03082" w:rsidRPr="00EA6E88" w14:paraId="583CE85E" w14:textId="77777777" w:rsidTr="008F79E7">
        <w:tc>
          <w:tcPr>
            <w:tcW w:w="1560" w:type="dxa"/>
            <w:tcBorders>
              <w:top w:val="nil"/>
              <w:left w:val="nil"/>
              <w:bottom w:val="nil"/>
              <w:right w:val="nil"/>
            </w:tcBorders>
            <w:shd w:val="clear" w:color="auto" w:fill="auto"/>
            <w:hideMark/>
          </w:tcPr>
          <w:p w14:paraId="0303282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2B2717E3" w14:textId="71A95FDB"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3    Sehr unregelmäßig, einzelne Bewegungen schwer zu erkennen oder unterbrochen, durchgeführt &gt;10 Sekunden</w:t>
            </w:r>
          </w:p>
        </w:tc>
        <w:tc>
          <w:tcPr>
            <w:tcW w:w="4111" w:type="dxa"/>
            <w:tcBorders>
              <w:top w:val="nil"/>
              <w:left w:val="nil"/>
              <w:bottom w:val="nil"/>
              <w:right w:val="nil"/>
            </w:tcBorders>
            <w:shd w:val="clear" w:color="auto" w:fill="auto"/>
            <w:hideMark/>
          </w:tcPr>
          <w:p w14:paraId="15CC3C2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Sehr unregelmäßig, einzelne Bewegungen schwer zu erkennen oder unterbrochen (durchgeführt </w:t>
            </w:r>
            <w:r w:rsidRPr="007A1909">
              <w:rPr>
                <w:rFonts w:ascii="Arial" w:eastAsia="Times New Roman" w:hAnsi="Arial" w:cs="Arial"/>
                <w:color w:val="000000"/>
                <w:sz w:val="16"/>
                <w:szCs w:val="16"/>
                <w:highlight w:val="darkGray"/>
                <w:shd w:val="clear" w:color="auto" w:fill="FFFF00"/>
                <w:lang w:eastAsia="de-AT"/>
              </w:rPr>
              <w:t>in</w:t>
            </w:r>
            <w:r w:rsidRPr="00EA6E88">
              <w:rPr>
                <w:rFonts w:ascii="Arial" w:eastAsia="Times New Roman" w:hAnsi="Arial" w:cs="Arial"/>
                <w:color w:val="000000"/>
                <w:sz w:val="16"/>
                <w:szCs w:val="16"/>
                <w:lang w:eastAsia="de-AT"/>
              </w:rPr>
              <w:t xml:space="preserve"> &gt; 10 Sekunden) </w:t>
            </w:r>
          </w:p>
        </w:tc>
        <w:tc>
          <w:tcPr>
            <w:tcW w:w="4111" w:type="dxa"/>
            <w:tcBorders>
              <w:top w:val="nil"/>
              <w:left w:val="nil"/>
              <w:bottom w:val="nil"/>
              <w:right w:val="nil"/>
            </w:tcBorders>
            <w:shd w:val="clear" w:color="auto" w:fill="auto"/>
            <w:hideMark/>
          </w:tcPr>
          <w:p w14:paraId="572C441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Sehr unregelmäßig, einzelne Bewegungen schwer zu </w:t>
            </w:r>
            <w:r w:rsidRPr="007A1909">
              <w:rPr>
                <w:rFonts w:ascii="Arial" w:eastAsia="Times New Roman" w:hAnsi="Arial" w:cs="Arial"/>
                <w:color w:val="000000"/>
                <w:sz w:val="16"/>
                <w:szCs w:val="16"/>
                <w:highlight w:val="darkGray"/>
                <w:lang w:eastAsia="de-AT"/>
              </w:rPr>
              <w:t>unterscheiden</w:t>
            </w:r>
            <w:r w:rsidRPr="00EA6E88">
              <w:rPr>
                <w:rFonts w:ascii="Arial" w:eastAsia="Times New Roman" w:hAnsi="Arial" w:cs="Arial"/>
                <w:color w:val="000000"/>
                <w:sz w:val="16"/>
                <w:szCs w:val="16"/>
                <w:lang w:eastAsia="de-AT"/>
              </w:rPr>
              <w:t xml:space="preserve"> oder unterbrochen (durchgeführt in                 &gt; 10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xml:space="preserve">.) </w:t>
            </w:r>
          </w:p>
        </w:tc>
      </w:tr>
      <w:tr w:rsidR="00F03082" w:rsidRPr="00EA6E88" w14:paraId="3EEEBF0C" w14:textId="77777777" w:rsidTr="008F79E7">
        <w:tc>
          <w:tcPr>
            <w:tcW w:w="1560" w:type="dxa"/>
            <w:tcBorders>
              <w:top w:val="nil"/>
              <w:left w:val="nil"/>
              <w:bottom w:val="nil"/>
              <w:right w:val="nil"/>
            </w:tcBorders>
            <w:shd w:val="clear" w:color="auto" w:fill="auto"/>
            <w:hideMark/>
          </w:tcPr>
          <w:p w14:paraId="33AB38F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4AB514E7" w14:textId="6F6FAB8E"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Nicht möglich 10 Zyklen du</w:t>
            </w:r>
            <w:r w:rsidR="00F03082">
              <w:rPr>
                <w:rFonts w:ascii="Arial" w:eastAsia="Times New Roman" w:hAnsi="Arial" w:cs="Arial"/>
                <w:color w:val="000000"/>
                <w:sz w:val="16"/>
                <w:szCs w:val="16"/>
                <w:lang w:eastAsia="de-AT"/>
              </w:rPr>
              <w:t>r</w:t>
            </w:r>
            <w:r w:rsidRPr="00EA6E88">
              <w:rPr>
                <w:rFonts w:ascii="Arial" w:eastAsia="Times New Roman" w:hAnsi="Arial" w:cs="Arial"/>
                <w:color w:val="000000"/>
                <w:sz w:val="16"/>
                <w:szCs w:val="16"/>
                <w:lang w:eastAsia="de-AT"/>
              </w:rPr>
              <w:t>chzuführen</w:t>
            </w:r>
          </w:p>
        </w:tc>
        <w:tc>
          <w:tcPr>
            <w:tcW w:w="4111" w:type="dxa"/>
            <w:tcBorders>
              <w:top w:val="nil"/>
              <w:left w:val="nil"/>
              <w:bottom w:val="nil"/>
              <w:right w:val="nil"/>
            </w:tcBorders>
            <w:shd w:val="clear" w:color="auto" w:fill="auto"/>
            <w:hideMark/>
          </w:tcPr>
          <w:p w14:paraId="1FEFAC1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w:t>
            </w:r>
            <w:r w:rsidRPr="007A1909">
              <w:rPr>
                <w:rFonts w:ascii="Arial" w:eastAsia="Times New Roman" w:hAnsi="Arial" w:cs="Arial"/>
                <w:color w:val="000000"/>
                <w:sz w:val="16"/>
                <w:szCs w:val="16"/>
                <w:highlight w:val="darkGray"/>
                <w:shd w:val="clear" w:color="auto" w:fill="FFFF00"/>
                <w:lang w:eastAsia="de-AT"/>
              </w:rPr>
              <w:t xml:space="preserve">Durchführen von 10 </w:t>
            </w:r>
            <w:r w:rsidRPr="007A1909">
              <w:rPr>
                <w:rFonts w:ascii="Arial" w:eastAsia="Times New Roman" w:hAnsi="Arial" w:cs="Arial"/>
                <w:color w:val="000000"/>
                <w:sz w:val="16"/>
                <w:szCs w:val="16"/>
                <w:highlight w:val="darkGray"/>
                <w:lang w:eastAsia="de-AT"/>
              </w:rPr>
              <w:t>Zyklen nicht</w:t>
            </w:r>
            <w:r w:rsidRPr="007A1909">
              <w:rPr>
                <w:rFonts w:ascii="Arial" w:eastAsia="Times New Roman" w:hAnsi="Arial" w:cs="Arial"/>
                <w:color w:val="000000"/>
                <w:sz w:val="16"/>
                <w:szCs w:val="16"/>
                <w:lang w:eastAsia="de-AT"/>
              </w:rPr>
              <w:t xml:space="preserve"> </w:t>
            </w:r>
            <w:r w:rsidRPr="007A1909">
              <w:rPr>
                <w:rFonts w:ascii="Arial" w:eastAsia="Times New Roman" w:hAnsi="Arial" w:cs="Arial"/>
                <w:color w:val="000000"/>
                <w:sz w:val="16"/>
                <w:szCs w:val="16"/>
                <w:highlight w:val="darkGray"/>
                <w:lang w:eastAsia="de-AT"/>
              </w:rPr>
              <w:t>möglich</w:t>
            </w:r>
          </w:p>
        </w:tc>
        <w:tc>
          <w:tcPr>
            <w:tcW w:w="4111" w:type="dxa"/>
            <w:tcBorders>
              <w:top w:val="nil"/>
              <w:left w:val="nil"/>
              <w:bottom w:val="nil"/>
              <w:right w:val="nil"/>
            </w:tcBorders>
            <w:shd w:val="clear" w:color="auto" w:fill="auto"/>
            <w:hideMark/>
          </w:tcPr>
          <w:p w14:paraId="48AA0E2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Durchführen von 10 </w:t>
            </w:r>
            <w:r w:rsidRPr="007A1909">
              <w:rPr>
                <w:rFonts w:ascii="Arial" w:eastAsia="Times New Roman" w:hAnsi="Arial" w:cs="Arial"/>
                <w:color w:val="000000"/>
                <w:sz w:val="16"/>
                <w:szCs w:val="16"/>
                <w:highlight w:val="darkGray"/>
                <w:lang w:eastAsia="de-AT"/>
              </w:rPr>
              <w:t>Wiederholungen</w:t>
            </w:r>
            <w:r w:rsidRPr="00EA6E88">
              <w:rPr>
                <w:rFonts w:ascii="Arial" w:eastAsia="Times New Roman" w:hAnsi="Arial" w:cs="Arial"/>
                <w:color w:val="000000"/>
                <w:sz w:val="16"/>
                <w:szCs w:val="16"/>
                <w:lang w:eastAsia="de-AT"/>
              </w:rPr>
              <w:t xml:space="preserve"> nicht möglich</w:t>
            </w:r>
          </w:p>
        </w:tc>
      </w:tr>
      <w:tr w:rsidR="00F03082" w:rsidRPr="00EA6E88" w14:paraId="1EBF4565" w14:textId="77777777" w:rsidTr="008F79E7">
        <w:tc>
          <w:tcPr>
            <w:tcW w:w="1560" w:type="dxa"/>
            <w:tcBorders>
              <w:top w:val="nil"/>
              <w:left w:val="nil"/>
              <w:bottom w:val="nil"/>
              <w:right w:val="nil"/>
            </w:tcBorders>
            <w:shd w:val="clear" w:color="auto" w:fill="auto"/>
            <w:hideMark/>
          </w:tcPr>
          <w:p w14:paraId="6823FC0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4787D1F6"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c>
          <w:tcPr>
            <w:tcW w:w="4111" w:type="dxa"/>
            <w:tcBorders>
              <w:top w:val="nil"/>
              <w:left w:val="nil"/>
              <w:bottom w:val="nil"/>
              <w:right w:val="nil"/>
            </w:tcBorders>
            <w:shd w:val="clear" w:color="auto" w:fill="auto"/>
            <w:hideMark/>
          </w:tcPr>
          <w:p w14:paraId="408EA02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c>
          <w:tcPr>
            <w:tcW w:w="4111" w:type="dxa"/>
            <w:tcBorders>
              <w:top w:val="nil"/>
              <w:left w:val="nil"/>
              <w:bottom w:val="nil"/>
              <w:right w:val="nil"/>
            </w:tcBorders>
            <w:shd w:val="clear" w:color="auto" w:fill="auto"/>
            <w:hideMark/>
          </w:tcPr>
          <w:p w14:paraId="3AA31DE9"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r>
      <w:tr w:rsidR="00F03082" w:rsidRPr="00EA6E88" w14:paraId="6C8186E7" w14:textId="77777777" w:rsidTr="008F79E7">
        <w:tc>
          <w:tcPr>
            <w:tcW w:w="1560" w:type="dxa"/>
            <w:tcBorders>
              <w:top w:val="nil"/>
              <w:left w:val="nil"/>
              <w:bottom w:val="nil"/>
              <w:right w:val="nil"/>
            </w:tcBorders>
            <w:shd w:val="clear" w:color="auto" w:fill="auto"/>
            <w:hideMark/>
          </w:tcPr>
          <w:p w14:paraId="2AD5EDB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6C0C430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Durchschnitt beider Seiten (R+</w:t>
            </w:r>
            <w:proofErr w:type="gramStart"/>
            <w:r w:rsidRPr="00EA6E88">
              <w:rPr>
                <w:rFonts w:ascii="Arial" w:eastAsia="Times New Roman" w:hAnsi="Arial" w:cs="Arial"/>
                <w:color w:val="000000"/>
                <w:sz w:val="16"/>
                <w:szCs w:val="16"/>
                <w:lang w:eastAsia="de-AT"/>
              </w:rPr>
              <w:t>L)/</w:t>
            </w:r>
            <w:proofErr w:type="gramEnd"/>
            <w:r w:rsidRPr="00EA6E88">
              <w:rPr>
                <w:rFonts w:ascii="Arial" w:eastAsia="Times New Roman" w:hAnsi="Arial" w:cs="Arial"/>
                <w:color w:val="000000"/>
                <w:sz w:val="16"/>
                <w:szCs w:val="16"/>
                <w:lang w:eastAsia="de-AT"/>
              </w:rPr>
              <w:t>2</w:t>
            </w:r>
          </w:p>
        </w:tc>
        <w:tc>
          <w:tcPr>
            <w:tcW w:w="4111" w:type="dxa"/>
            <w:tcBorders>
              <w:top w:val="nil"/>
              <w:left w:val="nil"/>
              <w:bottom w:val="nil"/>
              <w:right w:val="nil"/>
            </w:tcBorders>
            <w:shd w:val="clear" w:color="auto" w:fill="auto"/>
            <w:hideMark/>
          </w:tcPr>
          <w:p w14:paraId="2D74C920"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7A1909">
              <w:rPr>
                <w:rFonts w:ascii="Arial" w:eastAsia="Times New Roman" w:hAnsi="Arial" w:cs="Arial"/>
                <w:color w:val="000000"/>
                <w:sz w:val="16"/>
                <w:szCs w:val="16"/>
                <w:highlight w:val="darkGray"/>
                <w:shd w:val="clear" w:color="auto" w:fill="FFFF00"/>
                <w:lang w:eastAsia="de-AT"/>
              </w:rPr>
              <w:t>Punkte Durchschnitt</w:t>
            </w:r>
            <w:r w:rsidRPr="00EA6E88">
              <w:rPr>
                <w:rFonts w:ascii="Arial" w:eastAsia="Times New Roman" w:hAnsi="Arial" w:cs="Arial"/>
                <w:color w:val="000000"/>
                <w:sz w:val="16"/>
                <w:szCs w:val="16"/>
                <w:lang w:eastAsia="de-AT"/>
              </w:rPr>
              <w:t xml:space="preserve"> beider Seiten</w:t>
            </w:r>
          </w:p>
        </w:tc>
        <w:tc>
          <w:tcPr>
            <w:tcW w:w="4111" w:type="dxa"/>
            <w:tcBorders>
              <w:top w:val="nil"/>
              <w:left w:val="nil"/>
              <w:bottom w:val="nil"/>
              <w:right w:val="nil"/>
            </w:tcBorders>
            <w:shd w:val="clear" w:color="auto" w:fill="auto"/>
            <w:hideMark/>
          </w:tcPr>
          <w:p w14:paraId="74549914" w14:textId="6CD201B4"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Punkte </w:t>
            </w:r>
            <w:r w:rsidR="000222C0" w:rsidRPr="007A1909">
              <w:rPr>
                <w:rFonts w:ascii="Arial" w:eastAsia="Times New Roman" w:hAnsi="Arial" w:cs="Arial"/>
                <w:color w:val="000000"/>
                <w:sz w:val="16"/>
                <w:szCs w:val="16"/>
                <w:highlight w:val="darkGray"/>
                <w:lang w:eastAsia="de-AT"/>
              </w:rPr>
              <w:t>Mittelwert</w:t>
            </w:r>
            <w:r w:rsidR="000222C0" w:rsidRPr="00EA6E88">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beider Seiten</w:t>
            </w:r>
          </w:p>
        </w:tc>
      </w:tr>
      <w:tr w:rsidR="00F03082" w:rsidRPr="00EA6E88" w14:paraId="3C2B38F9" w14:textId="77777777" w:rsidTr="008F79E7">
        <w:tc>
          <w:tcPr>
            <w:tcW w:w="1560" w:type="dxa"/>
            <w:tcBorders>
              <w:top w:val="nil"/>
              <w:left w:val="nil"/>
              <w:bottom w:val="nil"/>
              <w:right w:val="nil"/>
            </w:tcBorders>
            <w:shd w:val="clear" w:color="auto" w:fill="auto"/>
            <w:hideMark/>
          </w:tcPr>
          <w:p w14:paraId="402148D3" w14:textId="7631D5C2" w:rsidR="007A4EEB" w:rsidRPr="00EA6E88" w:rsidRDefault="007A4EEB"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57F398B3" w14:textId="6378A74B" w:rsidR="0067092F" w:rsidRPr="00EA6E88" w:rsidRDefault="0067092F" w:rsidP="008F79E7">
            <w:pPr>
              <w:spacing w:after="120" w:line="240" w:lineRule="auto"/>
              <w:rPr>
                <w:rFonts w:ascii="Times New Roman" w:eastAsia="Times New Roman" w:hAnsi="Times New Roman" w:cs="Times New Roman"/>
                <w:sz w:val="16"/>
                <w:szCs w:val="16"/>
                <w:lang w:eastAsia="de-AT"/>
              </w:rPr>
            </w:pPr>
          </w:p>
        </w:tc>
        <w:tc>
          <w:tcPr>
            <w:tcW w:w="4111" w:type="dxa"/>
            <w:tcBorders>
              <w:top w:val="nil"/>
              <w:left w:val="nil"/>
              <w:bottom w:val="nil"/>
              <w:right w:val="nil"/>
            </w:tcBorders>
            <w:shd w:val="clear" w:color="auto" w:fill="auto"/>
            <w:hideMark/>
          </w:tcPr>
          <w:p w14:paraId="3735E0E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7A1909">
              <w:rPr>
                <w:rFonts w:ascii="Arial" w:eastAsia="Times New Roman" w:hAnsi="Arial" w:cs="Arial"/>
                <w:color w:val="000000"/>
                <w:sz w:val="16"/>
                <w:szCs w:val="16"/>
                <w:highlight w:val="darkGray"/>
                <w:lang w:eastAsia="de-AT"/>
              </w:rPr>
              <w:t>(R+</w:t>
            </w:r>
            <w:proofErr w:type="gramStart"/>
            <w:r w:rsidRPr="007A1909">
              <w:rPr>
                <w:rFonts w:ascii="Arial" w:eastAsia="Times New Roman" w:hAnsi="Arial" w:cs="Arial"/>
                <w:color w:val="000000"/>
                <w:sz w:val="16"/>
                <w:szCs w:val="16"/>
                <w:highlight w:val="darkGray"/>
                <w:lang w:eastAsia="de-AT"/>
              </w:rPr>
              <w:t>L)/</w:t>
            </w:r>
            <w:proofErr w:type="gramEnd"/>
            <w:r w:rsidRPr="007A1909">
              <w:rPr>
                <w:rFonts w:ascii="Arial" w:eastAsia="Times New Roman" w:hAnsi="Arial" w:cs="Arial"/>
                <w:color w:val="000000"/>
                <w:sz w:val="16"/>
                <w:szCs w:val="16"/>
                <w:highlight w:val="darkGray"/>
                <w:lang w:eastAsia="de-AT"/>
              </w:rPr>
              <w:t>2</w:t>
            </w:r>
          </w:p>
        </w:tc>
        <w:tc>
          <w:tcPr>
            <w:tcW w:w="4111" w:type="dxa"/>
            <w:tcBorders>
              <w:top w:val="nil"/>
              <w:left w:val="nil"/>
              <w:bottom w:val="nil"/>
              <w:right w:val="nil"/>
            </w:tcBorders>
            <w:shd w:val="clear" w:color="auto" w:fill="auto"/>
            <w:hideMark/>
          </w:tcPr>
          <w:p w14:paraId="2901912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(R+</w:t>
            </w:r>
            <w:proofErr w:type="gramStart"/>
            <w:r w:rsidRPr="00EA6E88">
              <w:rPr>
                <w:rFonts w:ascii="Arial" w:eastAsia="Times New Roman" w:hAnsi="Arial" w:cs="Arial"/>
                <w:color w:val="000000"/>
                <w:sz w:val="16"/>
                <w:szCs w:val="16"/>
                <w:lang w:eastAsia="de-AT"/>
              </w:rPr>
              <w:t>L)/</w:t>
            </w:r>
            <w:proofErr w:type="gramEnd"/>
            <w:r w:rsidRPr="00EA6E88">
              <w:rPr>
                <w:rFonts w:ascii="Arial" w:eastAsia="Times New Roman" w:hAnsi="Arial" w:cs="Arial"/>
                <w:color w:val="000000"/>
                <w:sz w:val="16"/>
                <w:szCs w:val="16"/>
                <w:lang w:eastAsia="de-AT"/>
              </w:rPr>
              <w:t>2</w:t>
            </w:r>
          </w:p>
        </w:tc>
      </w:tr>
      <w:tr w:rsidR="00F03082" w:rsidRPr="00EA6E88" w14:paraId="12762FEE" w14:textId="77777777" w:rsidTr="008F79E7">
        <w:tc>
          <w:tcPr>
            <w:tcW w:w="1560" w:type="dxa"/>
            <w:tcBorders>
              <w:top w:val="single" w:sz="4" w:space="0" w:color="auto"/>
              <w:left w:val="nil"/>
              <w:bottom w:val="nil"/>
              <w:right w:val="nil"/>
            </w:tcBorders>
            <w:shd w:val="clear" w:color="auto" w:fill="auto"/>
            <w:hideMark/>
          </w:tcPr>
          <w:p w14:paraId="07FD70C3" w14:textId="0E6BE391"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Item 8</w:t>
            </w:r>
          </w:p>
        </w:tc>
        <w:tc>
          <w:tcPr>
            <w:tcW w:w="4252" w:type="dxa"/>
            <w:tcBorders>
              <w:top w:val="single" w:sz="4" w:space="0" w:color="auto"/>
              <w:left w:val="nil"/>
              <w:bottom w:val="nil"/>
              <w:right w:val="nil"/>
            </w:tcBorders>
            <w:shd w:val="clear" w:color="auto" w:fill="auto"/>
            <w:hideMark/>
          </w:tcPr>
          <w:p w14:paraId="20DB900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8) Knie-Hacke Versuch</w:t>
            </w:r>
          </w:p>
        </w:tc>
        <w:tc>
          <w:tcPr>
            <w:tcW w:w="4111" w:type="dxa"/>
            <w:tcBorders>
              <w:top w:val="single" w:sz="4" w:space="0" w:color="auto"/>
              <w:left w:val="nil"/>
              <w:bottom w:val="nil"/>
              <w:right w:val="nil"/>
            </w:tcBorders>
            <w:shd w:val="clear" w:color="auto" w:fill="auto"/>
            <w:hideMark/>
          </w:tcPr>
          <w:p w14:paraId="2231364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8) Knie-Hacke Versuch</w:t>
            </w:r>
          </w:p>
        </w:tc>
        <w:tc>
          <w:tcPr>
            <w:tcW w:w="4111" w:type="dxa"/>
            <w:tcBorders>
              <w:top w:val="single" w:sz="4" w:space="0" w:color="auto"/>
              <w:left w:val="nil"/>
              <w:bottom w:val="nil"/>
              <w:right w:val="nil"/>
            </w:tcBorders>
            <w:shd w:val="clear" w:color="auto" w:fill="auto"/>
            <w:hideMark/>
          </w:tcPr>
          <w:p w14:paraId="54FD3F6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8) Knie-Hacke Versuch</w:t>
            </w:r>
          </w:p>
        </w:tc>
      </w:tr>
      <w:tr w:rsidR="00F03082" w:rsidRPr="00EA6E88" w14:paraId="6FB51464" w14:textId="77777777" w:rsidTr="008F79E7">
        <w:tc>
          <w:tcPr>
            <w:tcW w:w="1560" w:type="dxa"/>
            <w:tcBorders>
              <w:top w:val="nil"/>
              <w:left w:val="nil"/>
              <w:bottom w:val="nil"/>
              <w:right w:val="nil"/>
            </w:tcBorders>
            <w:shd w:val="clear" w:color="auto" w:fill="auto"/>
            <w:hideMark/>
          </w:tcPr>
          <w:p w14:paraId="5B198B4F" w14:textId="4A6ECF95"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Anleitung</w:t>
            </w:r>
          </w:p>
        </w:tc>
        <w:tc>
          <w:tcPr>
            <w:tcW w:w="4252" w:type="dxa"/>
            <w:tcBorders>
              <w:top w:val="nil"/>
              <w:left w:val="nil"/>
              <w:bottom w:val="nil"/>
              <w:right w:val="nil"/>
            </w:tcBorders>
            <w:shd w:val="clear" w:color="auto" w:fill="auto"/>
            <w:hideMark/>
          </w:tcPr>
          <w:p w14:paraId="7E024B55"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Für jede Seite separat bewerten</w:t>
            </w:r>
            <w:r w:rsidRPr="00EA6E88">
              <w:rPr>
                <w:rFonts w:ascii="Arial" w:eastAsia="Times New Roman" w:hAnsi="Arial" w:cs="Arial"/>
                <w:color w:val="000000"/>
                <w:sz w:val="16"/>
                <w:szCs w:val="16"/>
                <w:lang w:eastAsia="de-AT"/>
              </w:rPr>
              <w:br/>
              <w:t xml:space="preserve">Die Person liegt auf einer Therapieliege, ohne die Beine zu sehen. Sie wird gebeten, ein Bein anzuheben, mit der Ferse das andere Knie zu berühren und entlang des Schienbeins zum Knöchel zu gleiten und anschließend das Bein zurück auf die Liege zu legen. Diese Aufgabe wird </w:t>
            </w:r>
            <w:proofErr w:type="gramStart"/>
            <w:r w:rsidRPr="00EA6E88">
              <w:rPr>
                <w:rFonts w:ascii="Arial" w:eastAsia="Times New Roman" w:hAnsi="Arial" w:cs="Arial"/>
                <w:color w:val="000000"/>
                <w:sz w:val="16"/>
                <w:szCs w:val="16"/>
                <w:lang w:eastAsia="de-AT"/>
              </w:rPr>
              <w:t>3 Mal</w:t>
            </w:r>
            <w:proofErr w:type="gramEnd"/>
            <w:r w:rsidRPr="00EA6E88">
              <w:rPr>
                <w:rFonts w:ascii="Arial" w:eastAsia="Times New Roman" w:hAnsi="Arial" w:cs="Arial"/>
                <w:color w:val="000000"/>
                <w:sz w:val="16"/>
                <w:szCs w:val="16"/>
                <w:lang w:eastAsia="de-AT"/>
              </w:rPr>
              <w:t xml:space="preserve"> wiederholt. Die Gleitbewegung sollte innerhalb 1 Sekunde durchgeführt werden. Wird die Bewegung ohne Berührung des Schienbeins alle </w:t>
            </w:r>
            <w:proofErr w:type="gramStart"/>
            <w:r w:rsidRPr="00EA6E88">
              <w:rPr>
                <w:rFonts w:ascii="Arial" w:eastAsia="Times New Roman" w:hAnsi="Arial" w:cs="Arial"/>
                <w:color w:val="000000"/>
                <w:sz w:val="16"/>
                <w:szCs w:val="16"/>
                <w:lang w:eastAsia="de-AT"/>
              </w:rPr>
              <w:t>3 Mal</w:t>
            </w:r>
            <w:proofErr w:type="gramEnd"/>
            <w:r w:rsidRPr="00EA6E88">
              <w:rPr>
                <w:rFonts w:ascii="Arial" w:eastAsia="Times New Roman" w:hAnsi="Arial" w:cs="Arial"/>
                <w:color w:val="000000"/>
                <w:sz w:val="16"/>
                <w:szCs w:val="16"/>
                <w:lang w:eastAsia="de-AT"/>
              </w:rPr>
              <w:t xml:space="preserve"> durchgeführt, so wird dies mit 4 beurteilt.</w:t>
            </w:r>
          </w:p>
        </w:tc>
        <w:tc>
          <w:tcPr>
            <w:tcW w:w="4111" w:type="dxa"/>
            <w:tcBorders>
              <w:top w:val="nil"/>
              <w:left w:val="nil"/>
              <w:bottom w:val="nil"/>
              <w:right w:val="nil"/>
            </w:tcBorders>
            <w:shd w:val="clear" w:color="auto" w:fill="auto"/>
            <w:hideMark/>
          </w:tcPr>
          <w:p w14:paraId="391102D3"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Für jede Seite </w:t>
            </w:r>
            <w:r w:rsidRPr="007A1909">
              <w:rPr>
                <w:rFonts w:ascii="Arial" w:eastAsia="Times New Roman" w:hAnsi="Arial" w:cs="Arial"/>
                <w:color w:val="000000"/>
                <w:sz w:val="16"/>
                <w:szCs w:val="16"/>
                <w:highlight w:val="darkGray"/>
                <w:shd w:val="clear" w:color="auto" w:fill="FFFF00"/>
                <w:lang w:eastAsia="de-AT"/>
              </w:rPr>
              <w:t>einzeln werten</w:t>
            </w:r>
            <w:r w:rsidRPr="00EA6E88">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br/>
              <w:t xml:space="preserve">Die Person liegt auf einer </w:t>
            </w:r>
            <w:r w:rsidRPr="007A1909">
              <w:rPr>
                <w:rFonts w:ascii="Arial" w:eastAsia="Times New Roman" w:hAnsi="Arial" w:cs="Arial"/>
                <w:color w:val="000000"/>
                <w:sz w:val="16"/>
                <w:szCs w:val="16"/>
                <w:highlight w:val="darkGray"/>
                <w:shd w:val="clear" w:color="auto" w:fill="FFFF00"/>
                <w:lang w:eastAsia="de-AT"/>
              </w:rPr>
              <w:t>Untersuchungsliege</w:t>
            </w:r>
            <w:r w:rsidRPr="00EA6E88">
              <w:rPr>
                <w:rFonts w:ascii="Arial" w:eastAsia="Times New Roman" w:hAnsi="Arial" w:cs="Arial"/>
                <w:color w:val="000000"/>
                <w:sz w:val="16"/>
                <w:szCs w:val="16"/>
                <w:lang w:eastAsia="de-AT"/>
              </w:rPr>
              <w:t xml:space="preserve">, ohne </w:t>
            </w:r>
            <w:r w:rsidRPr="007A1909">
              <w:rPr>
                <w:rFonts w:ascii="Arial" w:eastAsia="Times New Roman" w:hAnsi="Arial" w:cs="Arial"/>
                <w:color w:val="000000"/>
                <w:sz w:val="16"/>
                <w:szCs w:val="16"/>
                <w:highlight w:val="darkGray"/>
                <w:shd w:val="clear" w:color="auto" w:fill="FFFF00"/>
                <w:lang w:eastAsia="de-AT"/>
              </w:rPr>
              <w:t>auf</w:t>
            </w:r>
            <w:r w:rsidRPr="00EA6E88">
              <w:rPr>
                <w:rFonts w:ascii="Arial" w:eastAsia="Times New Roman" w:hAnsi="Arial" w:cs="Arial"/>
                <w:color w:val="000000"/>
                <w:sz w:val="16"/>
                <w:szCs w:val="16"/>
                <w:lang w:eastAsia="de-AT"/>
              </w:rPr>
              <w:t xml:space="preserve"> die Beine zu sehen. Sie wird gebeten, ein Bein anzuheben, mit der Ferse das andere Knie zu berühren und entlang des Schienbeins zum Knöchel zu gleiten und anschließend das Bein zurück auf die Liege zu legen. Diese Aufgabe wird </w:t>
            </w:r>
            <w:proofErr w:type="gramStart"/>
            <w:r w:rsidRPr="00EA6E88">
              <w:rPr>
                <w:rFonts w:ascii="Arial" w:eastAsia="Times New Roman" w:hAnsi="Arial" w:cs="Arial"/>
                <w:color w:val="000000"/>
                <w:sz w:val="16"/>
                <w:szCs w:val="16"/>
                <w:lang w:eastAsia="de-AT"/>
              </w:rPr>
              <w:t>3 Mal</w:t>
            </w:r>
            <w:proofErr w:type="gramEnd"/>
            <w:r w:rsidRPr="00EA6E88">
              <w:rPr>
                <w:rFonts w:ascii="Arial" w:eastAsia="Times New Roman" w:hAnsi="Arial" w:cs="Arial"/>
                <w:color w:val="000000"/>
                <w:sz w:val="16"/>
                <w:szCs w:val="16"/>
                <w:lang w:eastAsia="de-AT"/>
              </w:rPr>
              <w:t xml:space="preserve"> wiederholt. </w:t>
            </w:r>
            <w:r w:rsidRPr="007A1909">
              <w:rPr>
                <w:rFonts w:ascii="Arial" w:eastAsia="Times New Roman" w:hAnsi="Arial" w:cs="Arial"/>
                <w:color w:val="000000"/>
                <w:sz w:val="16"/>
                <w:szCs w:val="16"/>
                <w:highlight w:val="darkGray"/>
                <w:shd w:val="clear" w:color="auto" w:fill="FFFF00"/>
                <w:lang w:eastAsia="de-AT"/>
              </w:rPr>
              <w:t>Jede</w:t>
            </w:r>
            <w:r w:rsidRPr="00EA6E88">
              <w:rPr>
                <w:rFonts w:ascii="Arial" w:eastAsia="Times New Roman" w:hAnsi="Arial" w:cs="Arial"/>
                <w:color w:val="000000"/>
                <w:sz w:val="16"/>
                <w:szCs w:val="16"/>
                <w:lang w:eastAsia="de-AT"/>
              </w:rPr>
              <w:t xml:space="preserve"> Gleitbewegung sollte innerhalb 1 Sekunde durchgeführt werden. Wird </w:t>
            </w:r>
            <w:r w:rsidRPr="00615B49">
              <w:rPr>
                <w:rFonts w:ascii="Arial" w:eastAsia="Times New Roman" w:hAnsi="Arial" w:cs="Arial"/>
                <w:color w:val="000000"/>
                <w:sz w:val="16"/>
                <w:szCs w:val="16"/>
                <w:lang w:eastAsia="de-AT"/>
              </w:rPr>
              <w:t>die</w:t>
            </w:r>
            <w:r w:rsidRPr="007A1909">
              <w:rPr>
                <w:rFonts w:ascii="Arial" w:eastAsia="Times New Roman" w:hAnsi="Arial" w:cs="Arial"/>
                <w:color w:val="000000"/>
                <w:sz w:val="16"/>
                <w:szCs w:val="16"/>
                <w:lang w:eastAsia="de-AT"/>
              </w:rPr>
              <w:t xml:space="preserve"> </w:t>
            </w:r>
            <w:r w:rsidRPr="007A1909">
              <w:rPr>
                <w:rFonts w:ascii="Arial" w:eastAsia="Times New Roman" w:hAnsi="Arial" w:cs="Arial"/>
                <w:color w:val="000000"/>
                <w:sz w:val="16"/>
                <w:szCs w:val="16"/>
                <w:highlight w:val="darkGray"/>
                <w:lang w:eastAsia="de-AT"/>
              </w:rPr>
              <w:t>Gl</w:t>
            </w:r>
            <w:r w:rsidRPr="007A1909">
              <w:rPr>
                <w:rFonts w:ascii="Arial" w:eastAsia="Times New Roman" w:hAnsi="Arial" w:cs="Arial"/>
                <w:color w:val="000000"/>
                <w:sz w:val="16"/>
                <w:szCs w:val="16"/>
                <w:highlight w:val="darkGray"/>
                <w:shd w:val="clear" w:color="auto" w:fill="FFFF00"/>
                <w:lang w:eastAsia="de-AT"/>
              </w:rPr>
              <w:t>eitbewegung in allen 3</w:t>
            </w:r>
            <w:r w:rsidRPr="00EA6E88">
              <w:rPr>
                <w:rFonts w:ascii="Arial" w:eastAsia="Times New Roman" w:hAnsi="Arial" w:cs="Arial"/>
                <w:color w:val="000000"/>
                <w:sz w:val="16"/>
                <w:szCs w:val="16"/>
                <w:shd w:val="clear" w:color="auto" w:fill="FFFF00"/>
                <w:lang w:eastAsia="de-AT"/>
              </w:rPr>
              <w:t xml:space="preserve"> </w:t>
            </w:r>
            <w:r w:rsidRPr="007A1909">
              <w:rPr>
                <w:rFonts w:ascii="Arial" w:eastAsia="Times New Roman" w:hAnsi="Arial" w:cs="Arial"/>
                <w:color w:val="000000"/>
                <w:sz w:val="16"/>
                <w:szCs w:val="16"/>
                <w:highlight w:val="darkGray"/>
                <w:shd w:val="clear" w:color="auto" w:fill="FFFF00"/>
                <w:lang w:eastAsia="de-AT"/>
              </w:rPr>
              <w:t>Wiederholungen ohne Kontakt der Ferse zum Schienb</w:t>
            </w:r>
            <w:r w:rsidRPr="007A1909">
              <w:rPr>
                <w:rFonts w:ascii="Arial" w:eastAsia="Times New Roman" w:hAnsi="Arial" w:cs="Arial"/>
                <w:color w:val="000000"/>
                <w:sz w:val="16"/>
                <w:szCs w:val="16"/>
                <w:highlight w:val="darkGray"/>
                <w:lang w:eastAsia="de-AT"/>
              </w:rPr>
              <w:t>ein</w:t>
            </w:r>
            <w:r w:rsidRPr="007A1909">
              <w:rPr>
                <w:rFonts w:ascii="Arial" w:eastAsia="Times New Roman" w:hAnsi="Arial" w:cs="Arial"/>
                <w:color w:val="000000"/>
                <w:sz w:val="16"/>
                <w:szCs w:val="16"/>
                <w:lang w:eastAsia="de-AT"/>
              </w:rPr>
              <w:t xml:space="preserve"> </w:t>
            </w:r>
            <w:r w:rsidRPr="00615B49">
              <w:rPr>
                <w:rFonts w:ascii="Arial" w:eastAsia="Times New Roman" w:hAnsi="Arial" w:cs="Arial"/>
                <w:color w:val="000000"/>
                <w:sz w:val="16"/>
                <w:szCs w:val="16"/>
                <w:lang w:eastAsia="de-AT"/>
              </w:rPr>
              <w:t>durchgeführt</w:t>
            </w:r>
            <w:r w:rsidRPr="00EA6E88">
              <w:rPr>
                <w:rFonts w:ascii="Arial" w:eastAsia="Times New Roman" w:hAnsi="Arial" w:cs="Arial"/>
                <w:color w:val="000000"/>
                <w:sz w:val="16"/>
                <w:szCs w:val="16"/>
                <w:lang w:eastAsia="de-AT"/>
              </w:rPr>
              <w:t xml:space="preserve">, so wird dies mit 4 bewertet. </w:t>
            </w:r>
          </w:p>
        </w:tc>
        <w:tc>
          <w:tcPr>
            <w:tcW w:w="4111" w:type="dxa"/>
            <w:tcBorders>
              <w:top w:val="nil"/>
              <w:left w:val="nil"/>
              <w:bottom w:val="nil"/>
              <w:right w:val="nil"/>
            </w:tcBorders>
            <w:shd w:val="clear" w:color="auto" w:fill="auto"/>
            <w:hideMark/>
          </w:tcPr>
          <w:p w14:paraId="5CA637B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Für jede Seite einzeln werten </w:t>
            </w:r>
            <w:r w:rsidRPr="00EA6E88">
              <w:rPr>
                <w:rFonts w:ascii="Arial" w:eastAsia="Times New Roman" w:hAnsi="Arial" w:cs="Arial"/>
                <w:color w:val="000000"/>
                <w:sz w:val="16"/>
                <w:szCs w:val="16"/>
                <w:lang w:eastAsia="de-AT"/>
              </w:rPr>
              <w:br/>
              <w:t>Die Person liegt auf einer Untersuchungsliege</w:t>
            </w:r>
            <w:r w:rsidRPr="007A1909">
              <w:rPr>
                <w:rFonts w:ascii="Arial" w:eastAsia="Times New Roman" w:hAnsi="Arial" w:cs="Arial"/>
                <w:color w:val="000000"/>
                <w:sz w:val="16"/>
                <w:szCs w:val="16"/>
                <w:highlight w:val="darkGray"/>
                <w:lang w:eastAsia="de-AT"/>
              </w:rPr>
              <w:t>,</w:t>
            </w:r>
            <w:r w:rsidRPr="00EA6E88">
              <w:rPr>
                <w:rFonts w:ascii="Arial" w:eastAsia="Times New Roman" w:hAnsi="Arial" w:cs="Arial"/>
                <w:color w:val="000000"/>
                <w:sz w:val="16"/>
                <w:szCs w:val="16"/>
                <w:lang w:eastAsia="de-AT"/>
              </w:rPr>
              <w:t xml:space="preserve"> ohne auf die Beine zu sehen. Sie wird gebeten, ein Bein anzuheben, mit der Ferse </w:t>
            </w:r>
            <w:r w:rsidRPr="007A1909">
              <w:rPr>
                <w:rFonts w:ascii="Arial" w:eastAsia="Times New Roman" w:hAnsi="Arial" w:cs="Arial"/>
                <w:color w:val="000000"/>
                <w:sz w:val="16"/>
                <w:szCs w:val="16"/>
                <w:highlight w:val="darkGray"/>
                <w:lang w:eastAsia="de-AT"/>
              </w:rPr>
              <w:t>das Knie der Gegenseite</w:t>
            </w:r>
            <w:r w:rsidRPr="00EA6E88">
              <w:rPr>
                <w:rFonts w:ascii="Arial" w:eastAsia="Times New Roman" w:hAnsi="Arial" w:cs="Arial"/>
                <w:color w:val="000000"/>
                <w:sz w:val="16"/>
                <w:szCs w:val="16"/>
                <w:lang w:eastAsia="de-AT"/>
              </w:rPr>
              <w:t xml:space="preserve"> zu berühren und entlang des Schienbeins zum Knöchel zu gleiten und anschließend das Bein zurück auf die Liege zu legen. Diese Aufgabe wird </w:t>
            </w:r>
            <w:proofErr w:type="gramStart"/>
            <w:r w:rsidRPr="00EA6E88">
              <w:rPr>
                <w:rFonts w:ascii="Arial" w:eastAsia="Times New Roman" w:hAnsi="Arial" w:cs="Arial"/>
                <w:color w:val="000000"/>
                <w:sz w:val="16"/>
                <w:szCs w:val="16"/>
                <w:lang w:eastAsia="de-AT"/>
              </w:rPr>
              <w:t>3 Mal</w:t>
            </w:r>
            <w:proofErr w:type="gramEnd"/>
            <w:r w:rsidRPr="00EA6E88">
              <w:rPr>
                <w:rFonts w:ascii="Arial" w:eastAsia="Times New Roman" w:hAnsi="Arial" w:cs="Arial"/>
                <w:color w:val="000000"/>
                <w:sz w:val="16"/>
                <w:szCs w:val="16"/>
                <w:lang w:eastAsia="de-AT"/>
              </w:rPr>
              <w:t xml:space="preserve"> wiederholt. Jede Gleitbewegung sollte innerhalb 1 </w:t>
            </w:r>
            <w:r w:rsidRPr="007A1909">
              <w:rPr>
                <w:rFonts w:ascii="Arial" w:eastAsia="Times New Roman" w:hAnsi="Arial" w:cs="Arial"/>
                <w:color w:val="000000"/>
                <w:sz w:val="16"/>
                <w:szCs w:val="16"/>
                <w:highlight w:val="darkGray"/>
                <w:lang w:eastAsia="de-AT"/>
              </w:rPr>
              <w:t>Sek</w:t>
            </w:r>
            <w:r w:rsidRPr="00EA6E88">
              <w:rPr>
                <w:rFonts w:ascii="Arial" w:eastAsia="Times New Roman" w:hAnsi="Arial" w:cs="Arial"/>
                <w:color w:val="000000"/>
                <w:sz w:val="16"/>
                <w:szCs w:val="16"/>
                <w:lang w:eastAsia="de-AT"/>
              </w:rPr>
              <w:t xml:space="preserve">. durchgeführt werden. Wird die Gleitbewegung bei allen 3 Wiederholungen ohne Kontakt der Ferse zum Schienbein durchgeführt, so wird dies mit 4 bewertet. </w:t>
            </w:r>
          </w:p>
        </w:tc>
      </w:tr>
      <w:tr w:rsidR="00F03082" w:rsidRPr="00EA6E88" w14:paraId="0F833191" w14:textId="77777777" w:rsidTr="008F79E7">
        <w:tc>
          <w:tcPr>
            <w:tcW w:w="1560" w:type="dxa"/>
            <w:tcBorders>
              <w:top w:val="nil"/>
              <w:left w:val="nil"/>
              <w:bottom w:val="nil"/>
              <w:right w:val="nil"/>
            </w:tcBorders>
            <w:shd w:val="clear" w:color="auto" w:fill="auto"/>
            <w:hideMark/>
          </w:tcPr>
          <w:p w14:paraId="10DC2C2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Bewertungsstufen</w:t>
            </w:r>
          </w:p>
        </w:tc>
        <w:tc>
          <w:tcPr>
            <w:tcW w:w="4252" w:type="dxa"/>
            <w:tcBorders>
              <w:top w:val="nil"/>
              <w:left w:val="nil"/>
              <w:bottom w:val="nil"/>
              <w:right w:val="nil"/>
            </w:tcBorders>
            <w:shd w:val="clear" w:color="auto" w:fill="auto"/>
            <w:hideMark/>
          </w:tcPr>
          <w:p w14:paraId="69969654" w14:textId="236CB0D0" w:rsidR="00EA6E88" w:rsidRPr="00EA6E88" w:rsidRDefault="008F79E7" w:rsidP="008F79E7">
            <w:pPr>
              <w:spacing w:after="120" w:line="240" w:lineRule="auto"/>
              <w:rPr>
                <w:rFonts w:ascii="Arial" w:eastAsia="Times New Roman" w:hAnsi="Arial" w:cs="Arial"/>
                <w:color w:val="000000"/>
                <w:sz w:val="16"/>
                <w:szCs w:val="16"/>
                <w:lang w:eastAsia="de-AT"/>
              </w:rPr>
            </w:pPr>
            <w:r>
              <w:rPr>
                <w:rFonts w:ascii="Arial" w:eastAsia="Times New Roman" w:hAnsi="Arial" w:cs="Arial"/>
                <w:color w:val="000000"/>
                <w:sz w:val="16"/>
                <w:szCs w:val="16"/>
                <w:lang w:eastAsia="de-AT"/>
              </w:rPr>
              <w:t xml:space="preserve">0    </w:t>
            </w:r>
            <w:r w:rsidR="00EA6E88" w:rsidRPr="00EA6E88">
              <w:rPr>
                <w:rFonts w:ascii="Arial" w:eastAsia="Times New Roman" w:hAnsi="Arial" w:cs="Arial"/>
                <w:color w:val="000000"/>
                <w:sz w:val="16"/>
                <w:szCs w:val="16"/>
                <w:lang w:eastAsia="de-AT"/>
              </w:rPr>
              <w:t>Normal</w:t>
            </w:r>
          </w:p>
        </w:tc>
        <w:tc>
          <w:tcPr>
            <w:tcW w:w="4111" w:type="dxa"/>
            <w:tcBorders>
              <w:top w:val="nil"/>
              <w:left w:val="nil"/>
              <w:bottom w:val="nil"/>
              <w:right w:val="nil"/>
            </w:tcBorders>
            <w:shd w:val="clear" w:color="auto" w:fill="auto"/>
            <w:hideMark/>
          </w:tcPr>
          <w:p w14:paraId="5111FD4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Normal</w:t>
            </w:r>
          </w:p>
        </w:tc>
        <w:tc>
          <w:tcPr>
            <w:tcW w:w="4111" w:type="dxa"/>
            <w:tcBorders>
              <w:top w:val="nil"/>
              <w:left w:val="nil"/>
              <w:bottom w:val="nil"/>
              <w:right w:val="nil"/>
            </w:tcBorders>
            <w:shd w:val="clear" w:color="auto" w:fill="auto"/>
            <w:hideMark/>
          </w:tcPr>
          <w:p w14:paraId="3A2DF0F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0    Normal</w:t>
            </w:r>
          </w:p>
        </w:tc>
      </w:tr>
      <w:tr w:rsidR="00F03082" w:rsidRPr="00EA6E88" w14:paraId="22A63B92" w14:textId="77777777" w:rsidTr="008F79E7">
        <w:tc>
          <w:tcPr>
            <w:tcW w:w="1560" w:type="dxa"/>
            <w:tcBorders>
              <w:top w:val="nil"/>
              <w:left w:val="nil"/>
              <w:bottom w:val="nil"/>
              <w:right w:val="nil"/>
            </w:tcBorders>
            <w:shd w:val="clear" w:color="auto" w:fill="auto"/>
            <w:hideMark/>
          </w:tcPr>
          <w:p w14:paraId="371153B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2EC5EE6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w:t>
            </w:r>
            <w:proofErr w:type="gramStart"/>
            <w:r w:rsidRPr="00EA6E88">
              <w:rPr>
                <w:rFonts w:ascii="Arial" w:eastAsia="Times New Roman" w:hAnsi="Arial" w:cs="Arial"/>
                <w:color w:val="000000"/>
                <w:sz w:val="16"/>
                <w:szCs w:val="16"/>
                <w:lang w:eastAsia="de-AT"/>
              </w:rPr>
              <w:t>Leicht</w:t>
            </w:r>
            <w:proofErr w:type="gramEnd"/>
            <w:r w:rsidRPr="00EA6E88">
              <w:rPr>
                <w:rFonts w:ascii="Arial" w:eastAsia="Times New Roman" w:hAnsi="Arial" w:cs="Arial"/>
                <w:color w:val="000000"/>
                <w:sz w:val="16"/>
                <w:szCs w:val="16"/>
                <w:lang w:eastAsia="de-AT"/>
              </w:rPr>
              <w:t xml:space="preserve"> abnormal, Kontakt zum Schienbein vorhanden</w:t>
            </w:r>
          </w:p>
        </w:tc>
        <w:tc>
          <w:tcPr>
            <w:tcW w:w="4111" w:type="dxa"/>
            <w:tcBorders>
              <w:top w:val="nil"/>
              <w:left w:val="nil"/>
              <w:bottom w:val="nil"/>
              <w:right w:val="nil"/>
            </w:tcBorders>
            <w:shd w:val="clear" w:color="auto" w:fill="auto"/>
            <w:hideMark/>
          </w:tcPr>
          <w:p w14:paraId="7A5875A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w:t>
            </w:r>
            <w:proofErr w:type="gramStart"/>
            <w:r w:rsidRPr="00EA6E88">
              <w:rPr>
                <w:rFonts w:ascii="Arial" w:eastAsia="Times New Roman" w:hAnsi="Arial" w:cs="Arial"/>
                <w:color w:val="000000"/>
                <w:sz w:val="16"/>
                <w:szCs w:val="16"/>
                <w:lang w:eastAsia="de-AT"/>
              </w:rPr>
              <w:t>Leicht</w:t>
            </w:r>
            <w:proofErr w:type="gramEnd"/>
            <w:r w:rsidRPr="00EA6E88">
              <w:rPr>
                <w:rFonts w:ascii="Arial" w:eastAsia="Times New Roman" w:hAnsi="Arial" w:cs="Arial"/>
                <w:color w:val="000000"/>
                <w:sz w:val="16"/>
                <w:szCs w:val="16"/>
                <w:lang w:eastAsia="de-AT"/>
              </w:rPr>
              <w:t xml:space="preserve"> </w:t>
            </w:r>
            <w:r w:rsidRPr="007A1909">
              <w:rPr>
                <w:rFonts w:ascii="Arial" w:eastAsia="Times New Roman" w:hAnsi="Arial" w:cs="Arial"/>
                <w:color w:val="000000"/>
                <w:sz w:val="16"/>
                <w:szCs w:val="16"/>
                <w:highlight w:val="darkGray"/>
                <w:shd w:val="clear" w:color="auto" w:fill="FFFF00"/>
                <w:lang w:eastAsia="de-AT"/>
              </w:rPr>
              <w:t>auffällig</w:t>
            </w:r>
            <w:r w:rsidRPr="00EA6E88">
              <w:rPr>
                <w:rFonts w:ascii="Arial" w:eastAsia="Times New Roman" w:hAnsi="Arial" w:cs="Arial"/>
                <w:color w:val="000000"/>
                <w:sz w:val="16"/>
                <w:szCs w:val="16"/>
                <w:lang w:eastAsia="de-AT"/>
              </w:rPr>
              <w:t xml:space="preserve">, Kontakt zum Schienbein </w:t>
            </w:r>
            <w:r w:rsidRPr="007A1909">
              <w:rPr>
                <w:rFonts w:ascii="Arial" w:eastAsia="Times New Roman" w:hAnsi="Arial" w:cs="Arial"/>
                <w:color w:val="000000"/>
                <w:sz w:val="16"/>
                <w:szCs w:val="16"/>
                <w:highlight w:val="darkGray"/>
                <w:shd w:val="clear" w:color="auto" w:fill="FFFF00"/>
                <w:lang w:eastAsia="de-AT"/>
              </w:rPr>
              <w:t>bleibt</w:t>
            </w:r>
            <w:r w:rsidRPr="00EA6E88">
              <w:rPr>
                <w:rFonts w:ascii="Arial" w:eastAsia="Times New Roman" w:hAnsi="Arial" w:cs="Arial"/>
                <w:color w:val="000000"/>
                <w:sz w:val="16"/>
                <w:szCs w:val="16"/>
                <w:lang w:eastAsia="de-AT"/>
              </w:rPr>
              <w:t xml:space="preserve"> </w:t>
            </w:r>
            <w:r w:rsidRPr="007A1909">
              <w:rPr>
                <w:rFonts w:ascii="Arial" w:eastAsia="Times New Roman" w:hAnsi="Arial" w:cs="Arial"/>
                <w:color w:val="000000"/>
                <w:sz w:val="16"/>
                <w:szCs w:val="16"/>
                <w:highlight w:val="darkGray"/>
                <w:shd w:val="clear" w:color="auto" w:fill="FFFF00"/>
                <w:lang w:eastAsia="de-AT"/>
              </w:rPr>
              <w:t>erhalten</w:t>
            </w:r>
            <w:r w:rsidRPr="00EA6E88">
              <w:rPr>
                <w:rFonts w:ascii="Arial" w:eastAsia="Times New Roman" w:hAnsi="Arial" w:cs="Arial"/>
                <w:color w:val="000000"/>
                <w:sz w:val="16"/>
                <w:szCs w:val="16"/>
                <w:lang w:eastAsia="de-AT"/>
              </w:rPr>
              <w:t xml:space="preserve"> </w:t>
            </w:r>
          </w:p>
        </w:tc>
        <w:tc>
          <w:tcPr>
            <w:tcW w:w="4111" w:type="dxa"/>
            <w:tcBorders>
              <w:top w:val="nil"/>
              <w:left w:val="nil"/>
              <w:bottom w:val="nil"/>
              <w:right w:val="nil"/>
            </w:tcBorders>
            <w:shd w:val="clear" w:color="auto" w:fill="auto"/>
            <w:hideMark/>
          </w:tcPr>
          <w:p w14:paraId="2EA59DD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1    </w:t>
            </w:r>
            <w:proofErr w:type="gramStart"/>
            <w:r w:rsidRPr="00EA6E88">
              <w:rPr>
                <w:rFonts w:ascii="Arial" w:eastAsia="Times New Roman" w:hAnsi="Arial" w:cs="Arial"/>
                <w:color w:val="000000"/>
                <w:sz w:val="16"/>
                <w:szCs w:val="16"/>
                <w:lang w:eastAsia="de-AT"/>
              </w:rPr>
              <w:t>Leicht</w:t>
            </w:r>
            <w:proofErr w:type="gramEnd"/>
            <w:r w:rsidRPr="00EA6E88">
              <w:rPr>
                <w:rFonts w:ascii="Arial" w:eastAsia="Times New Roman" w:hAnsi="Arial" w:cs="Arial"/>
                <w:color w:val="000000"/>
                <w:sz w:val="16"/>
                <w:szCs w:val="16"/>
                <w:lang w:eastAsia="de-AT"/>
              </w:rPr>
              <w:t xml:space="preserve"> auffällig, Kontakt zum Schienbein bleibt erhalten </w:t>
            </w:r>
          </w:p>
        </w:tc>
      </w:tr>
      <w:tr w:rsidR="00F03082" w:rsidRPr="00EA6E88" w14:paraId="55325AA7" w14:textId="77777777" w:rsidTr="008F79E7">
        <w:tc>
          <w:tcPr>
            <w:tcW w:w="1560" w:type="dxa"/>
            <w:tcBorders>
              <w:top w:val="nil"/>
              <w:left w:val="nil"/>
              <w:bottom w:val="nil"/>
              <w:right w:val="nil"/>
            </w:tcBorders>
            <w:shd w:val="clear" w:color="auto" w:fill="auto"/>
            <w:hideMark/>
          </w:tcPr>
          <w:p w14:paraId="5E48156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0E6AB1B8"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proofErr w:type="gramStart"/>
            <w:r w:rsidRPr="00EA6E88">
              <w:rPr>
                <w:rFonts w:ascii="Arial" w:eastAsia="Times New Roman" w:hAnsi="Arial" w:cs="Arial"/>
                <w:color w:val="000000"/>
                <w:sz w:val="16"/>
                <w:szCs w:val="16"/>
                <w:lang w:eastAsia="de-AT"/>
              </w:rPr>
              <w:t>Deutlich</w:t>
            </w:r>
            <w:proofErr w:type="gramEnd"/>
            <w:r w:rsidRPr="00EA6E88">
              <w:rPr>
                <w:rFonts w:ascii="Arial" w:eastAsia="Times New Roman" w:hAnsi="Arial" w:cs="Arial"/>
                <w:color w:val="000000"/>
                <w:sz w:val="16"/>
                <w:szCs w:val="16"/>
                <w:lang w:eastAsia="de-AT"/>
              </w:rPr>
              <w:t xml:space="preserve"> abnormal, Kontakt zum Schienbein geht bis zu 3 Mal innerhalb der 3 Durchläufe verloren</w:t>
            </w:r>
          </w:p>
        </w:tc>
        <w:tc>
          <w:tcPr>
            <w:tcW w:w="4111" w:type="dxa"/>
            <w:tcBorders>
              <w:top w:val="nil"/>
              <w:left w:val="nil"/>
              <w:bottom w:val="nil"/>
              <w:right w:val="nil"/>
            </w:tcBorders>
            <w:shd w:val="clear" w:color="auto" w:fill="auto"/>
            <w:hideMark/>
          </w:tcPr>
          <w:p w14:paraId="2E309F62"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proofErr w:type="gramStart"/>
            <w:r w:rsidRPr="00EA6E88">
              <w:rPr>
                <w:rFonts w:ascii="Arial" w:eastAsia="Times New Roman" w:hAnsi="Arial" w:cs="Arial"/>
                <w:color w:val="000000"/>
                <w:sz w:val="16"/>
                <w:szCs w:val="16"/>
                <w:lang w:eastAsia="de-AT"/>
              </w:rPr>
              <w:t>Deutlich</w:t>
            </w:r>
            <w:proofErr w:type="gramEnd"/>
            <w:r w:rsidRPr="00EA6E88">
              <w:rPr>
                <w:rFonts w:ascii="Arial" w:eastAsia="Times New Roman" w:hAnsi="Arial" w:cs="Arial"/>
                <w:color w:val="000000"/>
                <w:sz w:val="16"/>
                <w:szCs w:val="16"/>
                <w:lang w:eastAsia="de-AT"/>
              </w:rPr>
              <w:t xml:space="preserve"> auffällig, Kontakt zum Schienbein geht bis zu 3 Mal </w:t>
            </w:r>
            <w:r w:rsidRPr="007A1909">
              <w:rPr>
                <w:rFonts w:ascii="Arial" w:eastAsia="Times New Roman" w:hAnsi="Arial" w:cs="Arial"/>
                <w:color w:val="000000"/>
                <w:sz w:val="16"/>
                <w:szCs w:val="16"/>
                <w:highlight w:val="darkGray"/>
                <w:shd w:val="clear" w:color="auto" w:fill="FFFF00"/>
                <w:lang w:eastAsia="de-AT"/>
              </w:rPr>
              <w:t>über 3 Wiederholungen</w:t>
            </w:r>
            <w:r w:rsidRPr="00EA6E88">
              <w:rPr>
                <w:rFonts w:ascii="Arial" w:eastAsia="Times New Roman" w:hAnsi="Arial" w:cs="Arial"/>
                <w:color w:val="000000"/>
                <w:sz w:val="16"/>
                <w:szCs w:val="16"/>
                <w:lang w:eastAsia="de-AT"/>
              </w:rPr>
              <w:t xml:space="preserve"> verloren </w:t>
            </w:r>
          </w:p>
        </w:tc>
        <w:tc>
          <w:tcPr>
            <w:tcW w:w="4111" w:type="dxa"/>
            <w:tcBorders>
              <w:top w:val="nil"/>
              <w:left w:val="nil"/>
              <w:bottom w:val="nil"/>
              <w:right w:val="nil"/>
            </w:tcBorders>
            <w:shd w:val="clear" w:color="auto" w:fill="auto"/>
            <w:hideMark/>
          </w:tcPr>
          <w:p w14:paraId="1A5F4DA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2    </w:t>
            </w:r>
            <w:proofErr w:type="gramStart"/>
            <w:r w:rsidRPr="00EA6E88">
              <w:rPr>
                <w:rFonts w:ascii="Arial" w:eastAsia="Times New Roman" w:hAnsi="Arial" w:cs="Arial"/>
                <w:color w:val="000000"/>
                <w:sz w:val="16"/>
                <w:szCs w:val="16"/>
                <w:lang w:eastAsia="de-AT"/>
              </w:rPr>
              <w:t>Deutlich</w:t>
            </w:r>
            <w:proofErr w:type="gramEnd"/>
            <w:r w:rsidRPr="00EA6E88">
              <w:rPr>
                <w:rFonts w:ascii="Arial" w:eastAsia="Times New Roman" w:hAnsi="Arial" w:cs="Arial"/>
                <w:color w:val="000000"/>
                <w:sz w:val="16"/>
                <w:szCs w:val="16"/>
                <w:lang w:eastAsia="de-AT"/>
              </w:rPr>
              <w:t xml:space="preserve"> auffällig, Kontakt zum Schienbein geht bis zu 3 Mal über </w:t>
            </w:r>
            <w:r w:rsidRPr="007A1909">
              <w:rPr>
                <w:rFonts w:ascii="Arial" w:eastAsia="Times New Roman" w:hAnsi="Arial" w:cs="Arial"/>
                <w:color w:val="000000"/>
                <w:sz w:val="16"/>
                <w:szCs w:val="16"/>
                <w:highlight w:val="darkGray"/>
                <w:lang w:eastAsia="de-AT"/>
              </w:rPr>
              <w:t>alle</w:t>
            </w:r>
            <w:r w:rsidRPr="00EA6E88">
              <w:rPr>
                <w:rFonts w:ascii="Arial" w:eastAsia="Times New Roman" w:hAnsi="Arial" w:cs="Arial"/>
                <w:color w:val="000000"/>
                <w:sz w:val="16"/>
                <w:szCs w:val="16"/>
                <w:lang w:eastAsia="de-AT"/>
              </w:rPr>
              <w:t xml:space="preserve"> 3 Wiederholungen verloren </w:t>
            </w:r>
          </w:p>
        </w:tc>
      </w:tr>
      <w:tr w:rsidR="00F03082" w:rsidRPr="00EA6E88" w14:paraId="213E51C1" w14:textId="77777777" w:rsidTr="008F79E7">
        <w:tc>
          <w:tcPr>
            <w:tcW w:w="1560" w:type="dxa"/>
            <w:tcBorders>
              <w:top w:val="nil"/>
              <w:left w:val="nil"/>
              <w:bottom w:val="nil"/>
              <w:right w:val="nil"/>
            </w:tcBorders>
            <w:shd w:val="clear" w:color="auto" w:fill="auto"/>
            <w:hideMark/>
          </w:tcPr>
          <w:p w14:paraId="07CC9CD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4FAA050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Stark abnormal, Kontakt zum Schienbein geht </w:t>
            </w:r>
            <w:proofErr w:type="gramStart"/>
            <w:r w:rsidRPr="00EA6E88">
              <w:rPr>
                <w:rFonts w:ascii="Arial" w:eastAsia="Times New Roman" w:hAnsi="Arial" w:cs="Arial"/>
                <w:color w:val="000000"/>
                <w:sz w:val="16"/>
                <w:szCs w:val="16"/>
                <w:lang w:eastAsia="de-AT"/>
              </w:rPr>
              <w:t>4 Mal</w:t>
            </w:r>
            <w:proofErr w:type="gramEnd"/>
            <w:r w:rsidRPr="00EA6E88">
              <w:rPr>
                <w:rFonts w:ascii="Arial" w:eastAsia="Times New Roman" w:hAnsi="Arial" w:cs="Arial"/>
                <w:color w:val="000000"/>
                <w:sz w:val="16"/>
                <w:szCs w:val="16"/>
                <w:lang w:eastAsia="de-AT"/>
              </w:rPr>
              <w:t xml:space="preserve"> oder öfter innerhalb der 3 Durchläufe verloren</w:t>
            </w:r>
          </w:p>
        </w:tc>
        <w:tc>
          <w:tcPr>
            <w:tcW w:w="4111" w:type="dxa"/>
            <w:tcBorders>
              <w:top w:val="nil"/>
              <w:left w:val="nil"/>
              <w:bottom w:val="nil"/>
              <w:right w:val="nil"/>
            </w:tcBorders>
            <w:shd w:val="clear" w:color="auto" w:fill="auto"/>
            <w:hideMark/>
          </w:tcPr>
          <w:p w14:paraId="4890A3DB"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Stark auffällig, Kontakt zum Schienbein geht </w:t>
            </w:r>
            <w:proofErr w:type="gramStart"/>
            <w:r w:rsidRPr="00EA6E88">
              <w:rPr>
                <w:rFonts w:ascii="Arial" w:eastAsia="Times New Roman" w:hAnsi="Arial" w:cs="Arial"/>
                <w:color w:val="000000"/>
                <w:sz w:val="16"/>
                <w:szCs w:val="16"/>
                <w:lang w:eastAsia="de-AT"/>
              </w:rPr>
              <w:t>4 Mal</w:t>
            </w:r>
            <w:proofErr w:type="gramEnd"/>
            <w:r w:rsidRPr="00EA6E88">
              <w:rPr>
                <w:rFonts w:ascii="Arial" w:eastAsia="Times New Roman" w:hAnsi="Arial" w:cs="Arial"/>
                <w:color w:val="000000"/>
                <w:sz w:val="16"/>
                <w:szCs w:val="16"/>
                <w:lang w:eastAsia="de-AT"/>
              </w:rPr>
              <w:t xml:space="preserve"> oder öfter </w:t>
            </w:r>
            <w:r w:rsidRPr="007A1909">
              <w:rPr>
                <w:rFonts w:ascii="Arial" w:eastAsia="Times New Roman" w:hAnsi="Arial" w:cs="Arial"/>
                <w:color w:val="000000"/>
                <w:sz w:val="16"/>
                <w:szCs w:val="16"/>
                <w:highlight w:val="darkGray"/>
                <w:shd w:val="clear" w:color="auto" w:fill="FFFF00"/>
                <w:lang w:eastAsia="de-AT"/>
              </w:rPr>
              <w:t>über 3 Wiederholungen</w:t>
            </w:r>
            <w:r w:rsidRPr="00EA6E88">
              <w:rPr>
                <w:rFonts w:ascii="Arial" w:eastAsia="Times New Roman" w:hAnsi="Arial" w:cs="Arial"/>
                <w:color w:val="000000"/>
                <w:sz w:val="16"/>
                <w:szCs w:val="16"/>
                <w:lang w:eastAsia="de-AT"/>
              </w:rPr>
              <w:t xml:space="preserve"> verloren</w:t>
            </w:r>
          </w:p>
        </w:tc>
        <w:tc>
          <w:tcPr>
            <w:tcW w:w="4111" w:type="dxa"/>
            <w:tcBorders>
              <w:top w:val="nil"/>
              <w:left w:val="nil"/>
              <w:bottom w:val="nil"/>
              <w:right w:val="nil"/>
            </w:tcBorders>
            <w:shd w:val="clear" w:color="auto" w:fill="auto"/>
            <w:hideMark/>
          </w:tcPr>
          <w:p w14:paraId="6FEAE41E"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3    Stark auffällig, Kontakt zum Schienbein geht </w:t>
            </w:r>
            <w:proofErr w:type="gramStart"/>
            <w:r w:rsidRPr="00EA6E88">
              <w:rPr>
                <w:rFonts w:ascii="Arial" w:eastAsia="Times New Roman" w:hAnsi="Arial" w:cs="Arial"/>
                <w:color w:val="000000"/>
                <w:sz w:val="16"/>
                <w:szCs w:val="16"/>
                <w:lang w:eastAsia="de-AT"/>
              </w:rPr>
              <w:t>4 Mal</w:t>
            </w:r>
            <w:proofErr w:type="gramEnd"/>
            <w:r w:rsidRPr="00EA6E88">
              <w:rPr>
                <w:rFonts w:ascii="Arial" w:eastAsia="Times New Roman" w:hAnsi="Arial" w:cs="Arial"/>
                <w:color w:val="000000"/>
                <w:sz w:val="16"/>
                <w:szCs w:val="16"/>
                <w:lang w:eastAsia="de-AT"/>
              </w:rPr>
              <w:t xml:space="preserve"> oder öfter über </w:t>
            </w:r>
            <w:r w:rsidRPr="007A1909">
              <w:rPr>
                <w:rFonts w:ascii="Arial" w:eastAsia="Times New Roman" w:hAnsi="Arial" w:cs="Arial"/>
                <w:color w:val="000000"/>
                <w:sz w:val="16"/>
                <w:szCs w:val="16"/>
                <w:highlight w:val="darkGray"/>
                <w:lang w:eastAsia="de-AT"/>
              </w:rPr>
              <w:t>alle</w:t>
            </w:r>
            <w:r w:rsidRPr="00EA6E88">
              <w:rPr>
                <w:rFonts w:ascii="Arial" w:eastAsia="Times New Roman" w:hAnsi="Arial" w:cs="Arial"/>
                <w:color w:val="000000"/>
                <w:sz w:val="16"/>
                <w:szCs w:val="16"/>
                <w:lang w:eastAsia="de-AT"/>
              </w:rPr>
              <w:t xml:space="preserve"> 3 Wiederholungen verloren</w:t>
            </w:r>
          </w:p>
        </w:tc>
      </w:tr>
      <w:tr w:rsidR="00F03082" w:rsidRPr="00EA6E88" w14:paraId="6E321F20" w14:textId="77777777" w:rsidTr="008F79E7">
        <w:tc>
          <w:tcPr>
            <w:tcW w:w="1560" w:type="dxa"/>
            <w:tcBorders>
              <w:top w:val="nil"/>
              <w:left w:val="nil"/>
              <w:bottom w:val="nil"/>
              <w:right w:val="nil"/>
            </w:tcBorders>
            <w:shd w:val="clear" w:color="auto" w:fill="auto"/>
            <w:hideMark/>
          </w:tcPr>
          <w:p w14:paraId="6ED3208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34936C2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4     Nicht möglich die Aufgabe durchzuführen</w:t>
            </w:r>
          </w:p>
        </w:tc>
        <w:tc>
          <w:tcPr>
            <w:tcW w:w="4111" w:type="dxa"/>
            <w:tcBorders>
              <w:top w:val="nil"/>
              <w:left w:val="nil"/>
              <w:bottom w:val="nil"/>
              <w:right w:val="nil"/>
            </w:tcBorders>
            <w:shd w:val="clear" w:color="auto" w:fill="auto"/>
            <w:hideMark/>
          </w:tcPr>
          <w:p w14:paraId="16A7F15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w:t>
            </w:r>
            <w:r w:rsidRPr="007A1909">
              <w:rPr>
                <w:rFonts w:ascii="Arial" w:eastAsia="Times New Roman" w:hAnsi="Arial" w:cs="Arial"/>
                <w:color w:val="000000"/>
                <w:sz w:val="16"/>
                <w:szCs w:val="16"/>
                <w:highlight w:val="darkGray"/>
                <w:shd w:val="clear" w:color="auto" w:fill="FFFF00"/>
                <w:lang w:eastAsia="de-AT"/>
              </w:rPr>
              <w:t>Durchführen der Aufgabe nicht möglich</w:t>
            </w:r>
          </w:p>
        </w:tc>
        <w:tc>
          <w:tcPr>
            <w:tcW w:w="4111" w:type="dxa"/>
            <w:tcBorders>
              <w:top w:val="nil"/>
              <w:left w:val="nil"/>
              <w:bottom w:val="nil"/>
              <w:right w:val="nil"/>
            </w:tcBorders>
            <w:shd w:val="clear" w:color="auto" w:fill="auto"/>
            <w:hideMark/>
          </w:tcPr>
          <w:p w14:paraId="43E2C87C"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4    Durchführen der Aufgabe nicht möglich </w:t>
            </w:r>
          </w:p>
        </w:tc>
      </w:tr>
      <w:tr w:rsidR="00F03082" w:rsidRPr="00EA6E88" w14:paraId="77C498DD" w14:textId="77777777" w:rsidTr="008F79E7">
        <w:tc>
          <w:tcPr>
            <w:tcW w:w="1560" w:type="dxa"/>
            <w:tcBorders>
              <w:top w:val="nil"/>
              <w:left w:val="nil"/>
              <w:bottom w:val="nil"/>
              <w:right w:val="nil"/>
            </w:tcBorders>
            <w:shd w:val="clear" w:color="auto" w:fill="auto"/>
            <w:hideMark/>
          </w:tcPr>
          <w:p w14:paraId="13E105EA"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3AAC9C1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c>
          <w:tcPr>
            <w:tcW w:w="4111" w:type="dxa"/>
            <w:tcBorders>
              <w:top w:val="nil"/>
              <w:left w:val="nil"/>
              <w:bottom w:val="nil"/>
              <w:right w:val="nil"/>
            </w:tcBorders>
            <w:shd w:val="clear" w:color="auto" w:fill="auto"/>
            <w:hideMark/>
          </w:tcPr>
          <w:p w14:paraId="0AEC7C5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c>
          <w:tcPr>
            <w:tcW w:w="4111" w:type="dxa"/>
            <w:tcBorders>
              <w:top w:val="nil"/>
              <w:left w:val="nil"/>
              <w:bottom w:val="nil"/>
              <w:right w:val="nil"/>
            </w:tcBorders>
            <w:shd w:val="clear" w:color="auto" w:fill="auto"/>
            <w:hideMark/>
          </w:tcPr>
          <w:p w14:paraId="2D6ADD9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Punkte      Rechts     Links</w:t>
            </w:r>
          </w:p>
        </w:tc>
      </w:tr>
      <w:tr w:rsidR="00F03082" w:rsidRPr="00EA6E88" w14:paraId="520CB5D2" w14:textId="77777777" w:rsidTr="008F79E7">
        <w:tc>
          <w:tcPr>
            <w:tcW w:w="1560" w:type="dxa"/>
            <w:tcBorders>
              <w:top w:val="nil"/>
              <w:left w:val="nil"/>
              <w:bottom w:val="nil"/>
              <w:right w:val="nil"/>
            </w:tcBorders>
            <w:shd w:val="clear" w:color="auto" w:fill="auto"/>
            <w:hideMark/>
          </w:tcPr>
          <w:p w14:paraId="4C294567"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nil"/>
              <w:right w:val="nil"/>
            </w:tcBorders>
            <w:shd w:val="clear" w:color="auto" w:fill="auto"/>
            <w:hideMark/>
          </w:tcPr>
          <w:p w14:paraId="665868A4"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Durchschnitt beider Seiten (R+</w:t>
            </w:r>
            <w:proofErr w:type="gramStart"/>
            <w:r w:rsidRPr="00EA6E88">
              <w:rPr>
                <w:rFonts w:ascii="Arial" w:eastAsia="Times New Roman" w:hAnsi="Arial" w:cs="Arial"/>
                <w:color w:val="000000"/>
                <w:sz w:val="16"/>
                <w:szCs w:val="16"/>
                <w:lang w:eastAsia="de-AT"/>
              </w:rPr>
              <w:t>L)/</w:t>
            </w:r>
            <w:proofErr w:type="gramEnd"/>
            <w:r w:rsidRPr="00EA6E88">
              <w:rPr>
                <w:rFonts w:ascii="Arial" w:eastAsia="Times New Roman" w:hAnsi="Arial" w:cs="Arial"/>
                <w:color w:val="000000"/>
                <w:sz w:val="16"/>
                <w:szCs w:val="16"/>
                <w:lang w:eastAsia="de-AT"/>
              </w:rPr>
              <w:t>2</w:t>
            </w:r>
          </w:p>
        </w:tc>
        <w:tc>
          <w:tcPr>
            <w:tcW w:w="4111" w:type="dxa"/>
            <w:tcBorders>
              <w:top w:val="nil"/>
              <w:left w:val="nil"/>
              <w:bottom w:val="nil"/>
              <w:right w:val="nil"/>
            </w:tcBorders>
            <w:shd w:val="clear" w:color="auto" w:fill="auto"/>
            <w:hideMark/>
          </w:tcPr>
          <w:p w14:paraId="68B34ED1"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7A1909">
              <w:rPr>
                <w:rFonts w:ascii="Arial" w:eastAsia="Times New Roman" w:hAnsi="Arial" w:cs="Arial"/>
                <w:color w:val="000000"/>
                <w:sz w:val="16"/>
                <w:szCs w:val="16"/>
                <w:highlight w:val="darkGray"/>
                <w:shd w:val="clear" w:color="auto" w:fill="FFFF00"/>
                <w:lang w:eastAsia="de-AT"/>
              </w:rPr>
              <w:t>Punkte Durchschnitt</w:t>
            </w:r>
            <w:r w:rsidRPr="00EA6E88">
              <w:rPr>
                <w:rFonts w:ascii="Arial" w:eastAsia="Times New Roman" w:hAnsi="Arial" w:cs="Arial"/>
                <w:color w:val="000000"/>
                <w:sz w:val="16"/>
                <w:szCs w:val="16"/>
                <w:lang w:eastAsia="de-AT"/>
              </w:rPr>
              <w:t xml:space="preserve"> beider Seiten</w:t>
            </w:r>
          </w:p>
        </w:tc>
        <w:tc>
          <w:tcPr>
            <w:tcW w:w="4111" w:type="dxa"/>
            <w:tcBorders>
              <w:top w:val="nil"/>
              <w:left w:val="nil"/>
              <w:bottom w:val="nil"/>
              <w:right w:val="nil"/>
            </w:tcBorders>
            <w:shd w:val="clear" w:color="auto" w:fill="auto"/>
            <w:hideMark/>
          </w:tcPr>
          <w:p w14:paraId="41E38FB4" w14:textId="4F98581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 xml:space="preserve">Punkte </w:t>
            </w:r>
            <w:r w:rsidR="000222C0" w:rsidRPr="007A1909">
              <w:rPr>
                <w:rFonts w:ascii="Arial" w:eastAsia="Times New Roman" w:hAnsi="Arial" w:cs="Arial"/>
                <w:color w:val="000000"/>
                <w:sz w:val="16"/>
                <w:szCs w:val="16"/>
                <w:highlight w:val="darkGray"/>
                <w:lang w:eastAsia="de-AT"/>
              </w:rPr>
              <w:t>Mittelwert</w:t>
            </w:r>
            <w:r w:rsidR="000222C0" w:rsidRPr="00EA6E88">
              <w:rPr>
                <w:rFonts w:ascii="Arial" w:eastAsia="Times New Roman" w:hAnsi="Arial" w:cs="Arial"/>
                <w:color w:val="000000"/>
                <w:sz w:val="16"/>
                <w:szCs w:val="16"/>
                <w:lang w:eastAsia="de-AT"/>
              </w:rPr>
              <w:t xml:space="preserve"> </w:t>
            </w:r>
            <w:r w:rsidRPr="00EA6E88">
              <w:rPr>
                <w:rFonts w:ascii="Arial" w:eastAsia="Times New Roman" w:hAnsi="Arial" w:cs="Arial"/>
                <w:color w:val="000000"/>
                <w:sz w:val="16"/>
                <w:szCs w:val="16"/>
                <w:lang w:eastAsia="de-AT"/>
              </w:rPr>
              <w:t>beider Seiten</w:t>
            </w:r>
          </w:p>
        </w:tc>
      </w:tr>
      <w:tr w:rsidR="00F03082" w:rsidRPr="00EA6E88" w14:paraId="7C61911D" w14:textId="77777777" w:rsidTr="008F79E7">
        <w:tc>
          <w:tcPr>
            <w:tcW w:w="1560" w:type="dxa"/>
            <w:tcBorders>
              <w:top w:val="nil"/>
              <w:left w:val="nil"/>
              <w:bottom w:val="single" w:sz="4" w:space="0" w:color="auto"/>
              <w:right w:val="nil"/>
            </w:tcBorders>
            <w:shd w:val="clear" w:color="auto" w:fill="auto"/>
            <w:hideMark/>
          </w:tcPr>
          <w:p w14:paraId="4CA8136D" w14:textId="77777777" w:rsidR="00EA6E88" w:rsidRPr="00EA6E88" w:rsidRDefault="00EA6E88" w:rsidP="008F79E7">
            <w:pPr>
              <w:spacing w:after="120" w:line="240" w:lineRule="auto"/>
              <w:rPr>
                <w:rFonts w:ascii="Arial" w:eastAsia="Times New Roman" w:hAnsi="Arial" w:cs="Arial"/>
                <w:color w:val="000000"/>
                <w:sz w:val="16"/>
                <w:szCs w:val="16"/>
                <w:lang w:eastAsia="de-AT"/>
              </w:rPr>
            </w:pPr>
          </w:p>
        </w:tc>
        <w:tc>
          <w:tcPr>
            <w:tcW w:w="4252" w:type="dxa"/>
            <w:tcBorders>
              <w:top w:val="nil"/>
              <w:left w:val="nil"/>
              <w:bottom w:val="single" w:sz="4" w:space="0" w:color="auto"/>
              <w:right w:val="nil"/>
            </w:tcBorders>
            <w:shd w:val="clear" w:color="auto" w:fill="auto"/>
            <w:hideMark/>
          </w:tcPr>
          <w:p w14:paraId="66FE2A24" w14:textId="77777777" w:rsidR="00EA6E88" w:rsidRPr="00EA6E88" w:rsidRDefault="00EA6E88" w:rsidP="008F79E7">
            <w:pPr>
              <w:spacing w:after="120" w:line="240" w:lineRule="auto"/>
              <w:rPr>
                <w:rFonts w:ascii="Times New Roman" w:eastAsia="Times New Roman" w:hAnsi="Times New Roman" w:cs="Times New Roman"/>
                <w:sz w:val="16"/>
                <w:szCs w:val="16"/>
                <w:lang w:eastAsia="de-AT"/>
              </w:rPr>
            </w:pPr>
          </w:p>
        </w:tc>
        <w:tc>
          <w:tcPr>
            <w:tcW w:w="4111" w:type="dxa"/>
            <w:tcBorders>
              <w:top w:val="nil"/>
              <w:left w:val="nil"/>
              <w:bottom w:val="single" w:sz="4" w:space="0" w:color="auto"/>
              <w:right w:val="nil"/>
            </w:tcBorders>
            <w:shd w:val="clear" w:color="auto" w:fill="auto"/>
            <w:hideMark/>
          </w:tcPr>
          <w:p w14:paraId="3FA39659" w14:textId="77777777" w:rsidR="00EA6E88" w:rsidRPr="007A1909" w:rsidRDefault="00EA6E88" w:rsidP="008F79E7">
            <w:pPr>
              <w:spacing w:after="120" w:line="240" w:lineRule="auto"/>
              <w:rPr>
                <w:rFonts w:ascii="Arial" w:eastAsia="Times New Roman" w:hAnsi="Arial" w:cs="Arial"/>
                <w:color w:val="000000"/>
                <w:sz w:val="16"/>
                <w:szCs w:val="16"/>
                <w:highlight w:val="darkGray"/>
                <w:lang w:eastAsia="de-AT"/>
              </w:rPr>
            </w:pPr>
            <w:r w:rsidRPr="007A1909">
              <w:rPr>
                <w:rFonts w:ascii="Arial" w:eastAsia="Times New Roman" w:hAnsi="Arial" w:cs="Arial"/>
                <w:color w:val="000000"/>
                <w:sz w:val="16"/>
                <w:szCs w:val="16"/>
                <w:highlight w:val="darkGray"/>
                <w:lang w:eastAsia="de-AT"/>
              </w:rPr>
              <w:t>(R+</w:t>
            </w:r>
            <w:proofErr w:type="gramStart"/>
            <w:r w:rsidRPr="007A1909">
              <w:rPr>
                <w:rFonts w:ascii="Arial" w:eastAsia="Times New Roman" w:hAnsi="Arial" w:cs="Arial"/>
                <w:color w:val="000000"/>
                <w:sz w:val="16"/>
                <w:szCs w:val="16"/>
                <w:highlight w:val="darkGray"/>
                <w:lang w:eastAsia="de-AT"/>
              </w:rPr>
              <w:t>L)/</w:t>
            </w:r>
            <w:proofErr w:type="gramEnd"/>
            <w:r w:rsidRPr="007A1909">
              <w:rPr>
                <w:rFonts w:ascii="Arial" w:eastAsia="Times New Roman" w:hAnsi="Arial" w:cs="Arial"/>
                <w:color w:val="000000"/>
                <w:sz w:val="16"/>
                <w:szCs w:val="16"/>
                <w:highlight w:val="darkGray"/>
                <w:lang w:eastAsia="de-AT"/>
              </w:rPr>
              <w:t>2</w:t>
            </w:r>
          </w:p>
        </w:tc>
        <w:tc>
          <w:tcPr>
            <w:tcW w:w="4111" w:type="dxa"/>
            <w:tcBorders>
              <w:top w:val="nil"/>
              <w:left w:val="nil"/>
              <w:bottom w:val="single" w:sz="4" w:space="0" w:color="auto"/>
              <w:right w:val="nil"/>
            </w:tcBorders>
            <w:shd w:val="clear" w:color="auto" w:fill="auto"/>
            <w:hideMark/>
          </w:tcPr>
          <w:p w14:paraId="01CBA40F" w14:textId="77777777" w:rsidR="00EA6E88" w:rsidRPr="00EA6E88" w:rsidRDefault="00EA6E88" w:rsidP="008F79E7">
            <w:pPr>
              <w:spacing w:after="12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(R+</w:t>
            </w:r>
            <w:proofErr w:type="gramStart"/>
            <w:r w:rsidRPr="00EA6E88">
              <w:rPr>
                <w:rFonts w:ascii="Arial" w:eastAsia="Times New Roman" w:hAnsi="Arial" w:cs="Arial"/>
                <w:color w:val="000000"/>
                <w:sz w:val="16"/>
                <w:szCs w:val="16"/>
                <w:lang w:eastAsia="de-AT"/>
              </w:rPr>
              <w:t>L)/</w:t>
            </w:r>
            <w:proofErr w:type="gramEnd"/>
            <w:r w:rsidRPr="00EA6E88">
              <w:rPr>
                <w:rFonts w:ascii="Arial" w:eastAsia="Times New Roman" w:hAnsi="Arial" w:cs="Arial"/>
                <w:color w:val="000000"/>
                <w:sz w:val="16"/>
                <w:szCs w:val="16"/>
                <w:lang w:eastAsia="de-AT"/>
              </w:rPr>
              <w:t>2</w:t>
            </w:r>
          </w:p>
        </w:tc>
      </w:tr>
      <w:tr w:rsidR="00F03082" w:rsidRPr="001B0908" w14:paraId="21C6ABD1" w14:textId="77777777" w:rsidTr="008F79E7">
        <w:tc>
          <w:tcPr>
            <w:tcW w:w="1560" w:type="dxa"/>
            <w:tcBorders>
              <w:top w:val="single" w:sz="4" w:space="0" w:color="auto"/>
              <w:left w:val="nil"/>
              <w:bottom w:val="single" w:sz="4" w:space="0" w:color="auto"/>
              <w:right w:val="nil"/>
            </w:tcBorders>
            <w:shd w:val="clear" w:color="auto" w:fill="auto"/>
            <w:hideMark/>
          </w:tcPr>
          <w:p w14:paraId="60A3F80C" w14:textId="77777777" w:rsidR="00EA6E88" w:rsidRPr="00EA6E88" w:rsidRDefault="00EA6E88" w:rsidP="00EF0B4E">
            <w:pPr>
              <w:spacing w:after="0" w:line="240" w:lineRule="auto"/>
              <w:rPr>
                <w:rFonts w:ascii="Arial" w:eastAsia="Times New Roman" w:hAnsi="Arial" w:cs="Arial"/>
                <w:color w:val="000000"/>
                <w:sz w:val="16"/>
                <w:szCs w:val="16"/>
                <w:lang w:eastAsia="de-AT"/>
              </w:rPr>
            </w:pPr>
            <w:r w:rsidRPr="00EA6E88">
              <w:rPr>
                <w:rFonts w:ascii="Arial" w:eastAsia="Times New Roman" w:hAnsi="Arial" w:cs="Arial"/>
                <w:color w:val="000000"/>
                <w:sz w:val="16"/>
                <w:szCs w:val="16"/>
                <w:lang w:eastAsia="de-AT"/>
              </w:rPr>
              <w:t>Nachsatz</w:t>
            </w:r>
          </w:p>
        </w:tc>
        <w:tc>
          <w:tcPr>
            <w:tcW w:w="4252" w:type="dxa"/>
            <w:tcBorders>
              <w:top w:val="single" w:sz="4" w:space="0" w:color="auto"/>
              <w:left w:val="nil"/>
              <w:bottom w:val="single" w:sz="4" w:space="0" w:color="auto"/>
              <w:right w:val="nil"/>
            </w:tcBorders>
            <w:shd w:val="clear" w:color="auto" w:fill="auto"/>
            <w:hideMark/>
          </w:tcPr>
          <w:p w14:paraId="0D6FBEA7" w14:textId="77777777" w:rsidR="00EA6E88" w:rsidRPr="00EA6E88" w:rsidRDefault="00EA6E88" w:rsidP="008F79E7">
            <w:pPr>
              <w:spacing w:after="0" w:line="240" w:lineRule="auto"/>
              <w:rPr>
                <w:rFonts w:ascii="Arial" w:eastAsia="Times New Roman" w:hAnsi="Arial" w:cs="Arial"/>
                <w:color w:val="000000"/>
                <w:sz w:val="16"/>
                <w:szCs w:val="16"/>
                <w:lang w:eastAsia="de-AT"/>
              </w:rPr>
            </w:pPr>
          </w:p>
        </w:tc>
        <w:tc>
          <w:tcPr>
            <w:tcW w:w="4111" w:type="dxa"/>
            <w:tcBorders>
              <w:top w:val="single" w:sz="4" w:space="0" w:color="auto"/>
              <w:left w:val="nil"/>
              <w:bottom w:val="single" w:sz="4" w:space="0" w:color="auto"/>
              <w:right w:val="nil"/>
            </w:tcBorders>
            <w:shd w:val="clear" w:color="auto" w:fill="auto"/>
            <w:hideMark/>
          </w:tcPr>
          <w:p w14:paraId="12F1BB6D" w14:textId="77777777" w:rsidR="00EA6E88" w:rsidRPr="00EA6E88" w:rsidRDefault="00EA6E88" w:rsidP="008F79E7">
            <w:pPr>
              <w:spacing w:after="0" w:line="240" w:lineRule="auto"/>
              <w:rPr>
                <w:rFonts w:ascii="Times New Roman" w:eastAsia="Times New Roman" w:hAnsi="Times New Roman" w:cs="Times New Roman"/>
                <w:sz w:val="16"/>
                <w:szCs w:val="16"/>
                <w:lang w:eastAsia="de-AT"/>
              </w:rPr>
            </w:pPr>
          </w:p>
        </w:tc>
        <w:tc>
          <w:tcPr>
            <w:tcW w:w="4111" w:type="dxa"/>
            <w:tcBorders>
              <w:top w:val="single" w:sz="4" w:space="0" w:color="auto"/>
              <w:left w:val="nil"/>
              <w:bottom w:val="single" w:sz="4" w:space="0" w:color="auto"/>
              <w:right w:val="nil"/>
            </w:tcBorders>
            <w:shd w:val="clear" w:color="auto" w:fill="auto"/>
            <w:hideMark/>
          </w:tcPr>
          <w:p w14:paraId="5EB00542" w14:textId="38D37E0D" w:rsidR="00EA6E88" w:rsidRPr="00797E26" w:rsidRDefault="00EA6E88" w:rsidP="008F79E7">
            <w:pPr>
              <w:spacing w:after="0" w:line="240" w:lineRule="auto"/>
              <w:rPr>
                <w:rFonts w:ascii="Arial" w:eastAsia="Times New Roman" w:hAnsi="Arial" w:cs="Arial"/>
                <w:color w:val="000000"/>
                <w:sz w:val="14"/>
                <w:szCs w:val="14"/>
                <w:lang w:val="en-US" w:eastAsia="de-AT"/>
              </w:rPr>
            </w:pPr>
            <w:r w:rsidRPr="007A1909">
              <w:rPr>
                <w:rFonts w:ascii="Arial" w:eastAsia="Times New Roman" w:hAnsi="Arial" w:cs="Arial"/>
                <w:color w:val="000000"/>
                <w:sz w:val="14"/>
                <w:szCs w:val="14"/>
                <w:highlight w:val="darkGray"/>
                <w:lang w:eastAsia="de-AT"/>
              </w:rPr>
              <w:t xml:space="preserve">SARA-Score berechnet sich aus der Summe aller grau hinterlegten Felder (Spanne 0-40; siehe Schmitz-Hübsch et al. 2006. </w:t>
            </w:r>
            <w:r w:rsidRPr="007A1909">
              <w:rPr>
                <w:rFonts w:ascii="Arial" w:eastAsia="Times New Roman" w:hAnsi="Arial" w:cs="Arial"/>
                <w:color w:val="000000"/>
                <w:sz w:val="14"/>
                <w:szCs w:val="14"/>
                <w:highlight w:val="darkGray"/>
                <w:lang w:val="en-US" w:eastAsia="de-AT"/>
              </w:rPr>
              <w:t>Scale for the assessment and rating of ataxia: development of a new clinical scale)</w:t>
            </w:r>
            <w:r w:rsidR="007005BF" w:rsidRPr="007A1909">
              <w:rPr>
                <w:rFonts w:ascii="Arial" w:eastAsia="Times New Roman" w:hAnsi="Arial" w:cs="Arial"/>
                <w:color w:val="000000"/>
                <w:sz w:val="14"/>
                <w:szCs w:val="14"/>
                <w:highlight w:val="darkGray"/>
                <w:lang w:val="en-US" w:eastAsia="de-AT"/>
              </w:rPr>
              <w:t xml:space="preserve">; </w:t>
            </w:r>
            <w:proofErr w:type="spellStart"/>
            <w:r w:rsidR="007005BF" w:rsidRPr="007A1909">
              <w:rPr>
                <w:rFonts w:ascii="Arial" w:eastAsia="Times New Roman" w:hAnsi="Arial" w:cs="Arial"/>
                <w:color w:val="000000"/>
                <w:sz w:val="14"/>
                <w:szCs w:val="14"/>
                <w:highlight w:val="darkGray"/>
                <w:lang w:val="en-US" w:eastAsia="de-AT"/>
              </w:rPr>
              <w:t>kulturelle</w:t>
            </w:r>
            <w:proofErr w:type="spellEnd"/>
            <w:r w:rsidR="007005BF" w:rsidRPr="007A1909">
              <w:rPr>
                <w:rFonts w:ascii="Arial" w:eastAsia="Times New Roman" w:hAnsi="Arial" w:cs="Arial"/>
                <w:color w:val="000000"/>
                <w:sz w:val="14"/>
                <w:szCs w:val="14"/>
                <w:highlight w:val="darkGray"/>
                <w:lang w:val="en-US" w:eastAsia="de-AT"/>
              </w:rPr>
              <w:t xml:space="preserve"> </w:t>
            </w:r>
            <w:proofErr w:type="spellStart"/>
            <w:r w:rsidR="007005BF" w:rsidRPr="007A1909">
              <w:rPr>
                <w:rFonts w:ascii="Arial" w:eastAsia="Times New Roman" w:hAnsi="Arial" w:cs="Arial"/>
                <w:color w:val="000000"/>
                <w:sz w:val="14"/>
                <w:szCs w:val="14"/>
                <w:highlight w:val="darkGray"/>
                <w:lang w:val="en-US" w:eastAsia="de-AT"/>
              </w:rPr>
              <w:t>Anpassung</w:t>
            </w:r>
            <w:proofErr w:type="spellEnd"/>
            <w:r w:rsidR="007005BF" w:rsidRPr="007A1909">
              <w:rPr>
                <w:rFonts w:ascii="Arial" w:eastAsia="Times New Roman" w:hAnsi="Arial" w:cs="Arial"/>
                <w:color w:val="000000"/>
                <w:sz w:val="14"/>
                <w:szCs w:val="14"/>
                <w:highlight w:val="darkGray"/>
                <w:lang w:val="en-US" w:eastAsia="de-AT"/>
              </w:rPr>
              <w:t xml:space="preserve"> und </w:t>
            </w:r>
            <w:proofErr w:type="spellStart"/>
            <w:r w:rsidR="007005BF" w:rsidRPr="007A1909">
              <w:rPr>
                <w:rFonts w:ascii="Arial" w:eastAsia="Times New Roman" w:hAnsi="Arial" w:cs="Arial"/>
                <w:color w:val="000000"/>
                <w:sz w:val="14"/>
                <w:szCs w:val="14"/>
                <w:highlight w:val="darkGray"/>
                <w:lang w:val="en-US" w:eastAsia="de-AT"/>
              </w:rPr>
              <w:t>Übersetzung</w:t>
            </w:r>
            <w:proofErr w:type="spellEnd"/>
            <w:r w:rsidR="007005BF" w:rsidRPr="007A1909">
              <w:rPr>
                <w:rFonts w:ascii="Arial" w:eastAsia="Times New Roman" w:hAnsi="Arial" w:cs="Arial"/>
                <w:color w:val="000000"/>
                <w:sz w:val="14"/>
                <w:szCs w:val="14"/>
                <w:highlight w:val="darkGray"/>
                <w:lang w:val="en-US" w:eastAsia="de-AT"/>
              </w:rPr>
              <w:t xml:space="preserve"> ins Deutsche: </w:t>
            </w:r>
            <w:r w:rsidR="00512464" w:rsidRPr="007A1909">
              <w:rPr>
                <w:rFonts w:ascii="Arial" w:eastAsia="Times New Roman" w:hAnsi="Arial" w:cs="Arial"/>
                <w:color w:val="000000"/>
                <w:sz w:val="14"/>
                <w:szCs w:val="14"/>
                <w:highlight w:val="darkGray"/>
                <w:lang w:val="en-US" w:eastAsia="de-AT"/>
              </w:rPr>
              <w:t>……</w:t>
            </w:r>
          </w:p>
        </w:tc>
      </w:tr>
    </w:tbl>
    <w:p w14:paraId="3FE954A3" w14:textId="77777777" w:rsidR="00C71B1D" w:rsidRPr="00CD0C6A" w:rsidRDefault="00C71B1D" w:rsidP="00797E26">
      <w:pPr>
        <w:spacing w:after="0" w:line="240" w:lineRule="auto"/>
        <w:rPr>
          <w:lang w:val="en-US"/>
        </w:rPr>
      </w:pPr>
    </w:p>
    <w:sectPr w:rsidR="00C71B1D" w:rsidRPr="00CD0C6A" w:rsidSect="00EA6E88">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isberger Andrea">
    <w15:presenceInfo w15:providerId="AD" w15:userId="S::andrea.greisberger@fh-campuswien.ac.at::34a669d2-5db7-46dd-9cbf-61954a1d30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E88"/>
    <w:rsid w:val="000010B3"/>
    <w:rsid w:val="000222C0"/>
    <w:rsid w:val="00043BF3"/>
    <w:rsid w:val="00072E5B"/>
    <w:rsid w:val="00093D15"/>
    <w:rsid w:val="000A254A"/>
    <w:rsid w:val="000F4A85"/>
    <w:rsid w:val="0013156C"/>
    <w:rsid w:val="00135F22"/>
    <w:rsid w:val="001B0908"/>
    <w:rsid w:val="001C1C86"/>
    <w:rsid w:val="00227E8A"/>
    <w:rsid w:val="00285DC9"/>
    <w:rsid w:val="00292FB8"/>
    <w:rsid w:val="00297B87"/>
    <w:rsid w:val="002C7CCC"/>
    <w:rsid w:val="00303159"/>
    <w:rsid w:val="00312B0B"/>
    <w:rsid w:val="00336619"/>
    <w:rsid w:val="00366A3C"/>
    <w:rsid w:val="00397ED0"/>
    <w:rsid w:val="003C5331"/>
    <w:rsid w:val="003E6B08"/>
    <w:rsid w:val="004E0F10"/>
    <w:rsid w:val="00512464"/>
    <w:rsid w:val="00524D66"/>
    <w:rsid w:val="00534DEF"/>
    <w:rsid w:val="005A6004"/>
    <w:rsid w:val="005B0C3E"/>
    <w:rsid w:val="00615B49"/>
    <w:rsid w:val="0067092F"/>
    <w:rsid w:val="006865E8"/>
    <w:rsid w:val="006E243D"/>
    <w:rsid w:val="006F6109"/>
    <w:rsid w:val="007005BF"/>
    <w:rsid w:val="00730AAF"/>
    <w:rsid w:val="00764558"/>
    <w:rsid w:val="00797E26"/>
    <w:rsid w:val="007A1909"/>
    <w:rsid w:val="007A4EEB"/>
    <w:rsid w:val="007D3AFF"/>
    <w:rsid w:val="0082253D"/>
    <w:rsid w:val="0084361E"/>
    <w:rsid w:val="00855045"/>
    <w:rsid w:val="0085515B"/>
    <w:rsid w:val="0088433D"/>
    <w:rsid w:val="008A2C5E"/>
    <w:rsid w:val="008C51CD"/>
    <w:rsid w:val="008F79E7"/>
    <w:rsid w:val="00985F0A"/>
    <w:rsid w:val="0099423B"/>
    <w:rsid w:val="00AB514B"/>
    <w:rsid w:val="00BF40C1"/>
    <w:rsid w:val="00C141B3"/>
    <w:rsid w:val="00C71B1D"/>
    <w:rsid w:val="00C931EA"/>
    <w:rsid w:val="00CB601E"/>
    <w:rsid w:val="00CD0C6A"/>
    <w:rsid w:val="00D8594A"/>
    <w:rsid w:val="00DB0ABD"/>
    <w:rsid w:val="00DF0710"/>
    <w:rsid w:val="00E63EF5"/>
    <w:rsid w:val="00EA6E88"/>
    <w:rsid w:val="00EB2214"/>
    <w:rsid w:val="00EF0B4E"/>
    <w:rsid w:val="00EF23B2"/>
    <w:rsid w:val="00F03082"/>
    <w:rsid w:val="00F1089E"/>
    <w:rsid w:val="00F171A2"/>
    <w:rsid w:val="00F6786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71D6"/>
  <w15:chartTrackingRefBased/>
  <w15:docId w15:val="{8C9DF238-1A7E-4BFE-9298-55B15A5C4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F23B2"/>
    <w:pPr>
      <w:ind w:left="720"/>
      <w:contextualSpacing/>
    </w:pPr>
  </w:style>
  <w:style w:type="character" w:styleId="Kommentarzeichen">
    <w:name w:val="annotation reference"/>
    <w:basedOn w:val="Absatz-Standardschriftart"/>
    <w:uiPriority w:val="99"/>
    <w:semiHidden/>
    <w:unhideWhenUsed/>
    <w:rsid w:val="00336619"/>
    <w:rPr>
      <w:sz w:val="16"/>
      <w:szCs w:val="16"/>
    </w:rPr>
  </w:style>
  <w:style w:type="paragraph" w:styleId="Kommentartext">
    <w:name w:val="annotation text"/>
    <w:basedOn w:val="Standard"/>
    <w:link w:val="KommentartextZchn"/>
    <w:uiPriority w:val="99"/>
    <w:semiHidden/>
    <w:unhideWhenUsed/>
    <w:rsid w:val="0033661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6619"/>
    <w:rPr>
      <w:sz w:val="20"/>
      <w:szCs w:val="20"/>
    </w:rPr>
  </w:style>
  <w:style w:type="paragraph" w:styleId="Kommentarthema">
    <w:name w:val="annotation subject"/>
    <w:basedOn w:val="Kommentartext"/>
    <w:next w:val="Kommentartext"/>
    <w:link w:val="KommentarthemaZchn"/>
    <w:uiPriority w:val="99"/>
    <w:semiHidden/>
    <w:unhideWhenUsed/>
    <w:rsid w:val="00336619"/>
    <w:rPr>
      <w:b/>
      <w:bCs/>
    </w:rPr>
  </w:style>
  <w:style w:type="character" w:customStyle="1" w:styleId="KommentarthemaZchn">
    <w:name w:val="Kommentarthema Zchn"/>
    <w:basedOn w:val="KommentartextZchn"/>
    <w:link w:val="Kommentarthema"/>
    <w:uiPriority w:val="99"/>
    <w:semiHidden/>
    <w:rsid w:val="00336619"/>
    <w:rPr>
      <w:b/>
      <w:bCs/>
      <w:sz w:val="20"/>
      <w:szCs w:val="20"/>
    </w:rPr>
  </w:style>
  <w:style w:type="paragraph" w:styleId="Sprechblasentext">
    <w:name w:val="Balloon Text"/>
    <w:basedOn w:val="Standard"/>
    <w:link w:val="SprechblasentextZchn"/>
    <w:uiPriority w:val="99"/>
    <w:semiHidden/>
    <w:unhideWhenUsed/>
    <w:rsid w:val="0033661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6619"/>
    <w:rPr>
      <w:rFonts w:ascii="Segoe UI" w:hAnsi="Segoe UI" w:cs="Segoe UI"/>
      <w:sz w:val="18"/>
      <w:szCs w:val="18"/>
    </w:rPr>
  </w:style>
  <w:style w:type="paragraph" w:styleId="berarbeitung">
    <w:name w:val="Revision"/>
    <w:hidden/>
    <w:uiPriority w:val="99"/>
    <w:semiHidden/>
    <w:rsid w:val="008F79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775167">
      <w:bodyDiv w:val="1"/>
      <w:marLeft w:val="0"/>
      <w:marRight w:val="0"/>
      <w:marTop w:val="0"/>
      <w:marBottom w:val="0"/>
      <w:divBdr>
        <w:top w:val="none" w:sz="0" w:space="0" w:color="auto"/>
        <w:left w:val="none" w:sz="0" w:space="0" w:color="auto"/>
        <w:bottom w:val="none" w:sz="0" w:space="0" w:color="auto"/>
        <w:right w:val="none" w:sz="0" w:space="0" w:color="auto"/>
      </w:divBdr>
    </w:div>
    <w:div w:id="168338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BD2D3-D0FF-454A-9296-2F72DD4F2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2866</Words>
  <Characters>18056</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Silberbauer</dc:creator>
  <cp:keywords/>
  <dc:description/>
  <cp:lastModifiedBy>Greisberger Andrea</cp:lastModifiedBy>
  <cp:revision>2</cp:revision>
  <dcterms:created xsi:type="dcterms:W3CDTF">2023-04-17T08:29:00Z</dcterms:created>
  <dcterms:modified xsi:type="dcterms:W3CDTF">2023-04-17T08:29:00Z</dcterms:modified>
</cp:coreProperties>
</file>